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BA34" w14:textId="3B67D106" w:rsidR="007A586C" w:rsidRDefault="007A586C" w:rsidP="007A586C">
      <w:pPr>
        <w:adjustRightInd w:val="0"/>
      </w:pPr>
      <w:r>
        <w:t>Znak sprawy:</w:t>
      </w:r>
      <w:r w:rsidR="00574C7E">
        <w:tab/>
      </w:r>
      <w:r w:rsidR="002B6E26">
        <w:rPr>
          <w:color w:val="000000"/>
        </w:rPr>
        <w:t>UŚ/L/</w:t>
      </w:r>
      <w:r w:rsidR="002A33B2">
        <w:rPr>
          <w:color w:val="000000"/>
        </w:rPr>
        <w:t>1</w:t>
      </w:r>
      <w:r w:rsidR="00564F60">
        <w:rPr>
          <w:color w:val="000000"/>
        </w:rPr>
        <w:t>2</w:t>
      </w:r>
      <w:r w:rsidR="002B6E26">
        <w:rPr>
          <w:color w:val="000000"/>
        </w:rPr>
        <w:t>/20</w:t>
      </w:r>
      <w:r w:rsidR="009C6367">
        <w:rPr>
          <w:color w:val="000000"/>
        </w:rPr>
        <w:t>2</w:t>
      </w:r>
      <w:r w:rsidR="002F6133">
        <w:rPr>
          <w:color w:val="000000"/>
        </w:rPr>
        <w:t>2</w:t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CE474C">
        <w:t xml:space="preserve"> </w:t>
      </w:r>
      <w:r w:rsidR="00EF4990">
        <w:t xml:space="preserve">                        </w:t>
      </w:r>
      <w:r w:rsidR="00CE474C">
        <w:t xml:space="preserve">   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>cznik Nr 1 do SWKO</w:t>
      </w:r>
    </w:p>
    <w:p w14:paraId="6B274DE1" w14:textId="77777777" w:rsidR="00574C7E" w:rsidRDefault="00574C7E" w:rsidP="007A586C">
      <w:pPr>
        <w:adjustRightInd w:val="0"/>
        <w:rPr>
          <w:b/>
          <w:bCs/>
          <w:sz w:val="28"/>
          <w:szCs w:val="28"/>
        </w:rPr>
      </w:pPr>
    </w:p>
    <w:p w14:paraId="5DE3ADA4" w14:textId="77777777" w:rsidR="007A586C" w:rsidRDefault="007A586C" w:rsidP="00574C7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028964FE" w14:textId="77777777" w:rsidR="00632977" w:rsidRDefault="00632977" w:rsidP="007A586C">
      <w:pPr>
        <w:adjustRightInd w:val="0"/>
      </w:pPr>
    </w:p>
    <w:p w14:paraId="6BF413C7" w14:textId="2A6FE6D3" w:rsidR="007A586C" w:rsidRPr="00EF4990" w:rsidRDefault="007A586C" w:rsidP="00826645">
      <w:pPr>
        <w:adjustRightInd w:val="0"/>
        <w:jc w:val="both"/>
        <w:rPr>
          <w:b/>
          <w:bCs/>
        </w:rPr>
      </w:pPr>
      <w:r>
        <w:t xml:space="preserve">W odpowiedzi na ogłoszenie o konkursie ofert na: </w:t>
      </w:r>
      <w:r w:rsidRPr="00A813D2">
        <w:rPr>
          <w:b/>
          <w:bCs/>
        </w:rPr>
        <w:t xml:space="preserve">udzielanie </w:t>
      </w:r>
      <w:r w:rsidRPr="00A813D2">
        <w:rPr>
          <w:rFonts w:ascii="TimesNewRoman" w:eastAsia="TimesNewRoman" w:cs="TimesNewRoman" w:hint="eastAsia"/>
          <w:b/>
        </w:rPr>
        <w:t>ś</w:t>
      </w:r>
      <w:r w:rsidRPr="00A813D2">
        <w:rPr>
          <w:b/>
          <w:bCs/>
        </w:rPr>
        <w:t>wiadcze</w:t>
      </w:r>
      <w:r w:rsidRPr="00A813D2">
        <w:rPr>
          <w:rFonts w:ascii="TimesNewRoman" w:eastAsia="TimesNewRoman" w:cs="TimesNewRoman" w:hint="eastAsia"/>
          <w:b/>
        </w:rPr>
        <w:t>ń</w:t>
      </w:r>
      <w:r w:rsidRPr="00A813D2">
        <w:rPr>
          <w:rFonts w:ascii="TimesNewRoman" w:eastAsia="TimesNewRoman" w:cs="TimesNewRoman"/>
          <w:b/>
        </w:rPr>
        <w:t xml:space="preserve"> </w:t>
      </w:r>
      <w:r w:rsidR="00D01990" w:rsidRPr="00A813D2">
        <w:rPr>
          <w:rFonts w:eastAsia="TimesNewRoman"/>
          <w:b/>
        </w:rPr>
        <w:t>opieki</w:t>
      </w:r>
      <w:r w:rsidR="00D01990" w:rsidRPr="00A813D2">
        <w:rPr>
          <w:rFonts w:ascii="TimesNewRoman" w:eastAsia="TimesNewRoman" w:cs="TimesNewRoman"/>
          <w:b/>
        </w:rPr>
        <w:t xml:space="preserve"> </w:t>
      </w:r>
      <w:r w:rsidRPr="00A813D2">
        <w:rPr>
          <w:b/>
          <w:bCs/>
        </w:rPr>
        <w:t>zdrowotn</w:t>
      </w:r>
      <w:r w:rsidR="00D01990" w:rsidRPr="00A813D2">
        <w:rPr>
          <w:b/>
          <w:bCs/>
        </w:rPr>
        <w:t>ej</w:t>
      </w:r>
      <w:r w:rsidR="00826645" w:rsidRPr="00A813D2">
        <w:rPr>
          <w:b/>
          <w:bCs/>
        </w:rPr>
        <w:t xml:space="preserve"> </w:t>
      </w:r>
      <w:r w:rsidRPr="00A813D2">
        <w:rPr>
          <w:b/>
          <w:bCs/>
        </w:rPr>
        <w:t>przez osoby wykonuj</w:t>
      </w:r>
      <w:r w:rsidRPr="00A813D2">
        <w:rPr>
          <w:rFonts w:ascii="TimesNewRoman" w:eastAsia="TimesNewRoman" w:cs="TimesNewRoman" w:hint="eastAsia"/>
          <w:b/>
        </w:rPr>
        <w:t>ą</w:t>
      </w:r>
      <w:r w:rsidRPr="00A813D2">
        <w:rPr>
          <w:b/>
          <w:bCs/>
        </w:rPr>
        <w:t>ce zawód lekarza</w:t>
      </w:r>
      <w:r w:rsidR="00564F60">
        <w:rPr>
          <w:b/>
          <w:bCs/>
        </w:rPr>
        <w:t xml:space="preserve">  lub psychologa</w:t>
      </w:r>
      <w:r w:rsidR="000F6C61" w:rsidRPr="00A813D2">
        <w:rPr>
          <w:b/>
          <w:bCs/>
        </w:rPr>
        <w:t xml:space="preserve"> </w:t>
      </w:r>
      <w:r w:rsidRPr="00A813D2">
        <w:rPr>
          <w:b/>
          <w:bCs/>
        </w:rPr>
        <w:t xml:space="preserve">dla pacjentów </w:t>
      </w:r>
      <w:r w:rsidR="00826645" w:rsidRPr="00A813D2">
        <w:rPr>
          <w:b/>
          <w:bCs/>
        </w:rPr>
        <w:t>Udzielającego Zamówienia</w:t>
      </w:r>
      <w:r w:rsidR="00826645">
        <w:rPr>
          <w:b/>
          <w:bCs/>
        </w:rPr>
        <w:t xml:space="preserve"> </w:t>
      </w:r>
      <w:r w:rsidR="00574C7E">
        <w:rPr>
          <w:b/>
          <w:bCs/>
        </w:rPr>
        <w:t>„</w:t>
      </w:r>
      <w:r>
        <w:rPr>
          <w:b/>
          <w:bCs/>
        </w:rPr>
        <w:t>Uzdrowisk</w:t>
      </w:r>
      <w:r w:rsidR="00574C7E">
        <w:rPr>
          <w:b/>
          <w:bCs/>
        </w:rPr>
        <w:t xml:space="preserve">o Świnoujście”  </w:t>
      </w:r>
      <w:r w:rsidR="00826645">
        <w:rPr>
          <w:b/>
          <w:bCs/>
        </w:rPr>
        <w:t xml:space="preserve">S.A. </w:t>
      </w:r>
      <w:r>
        <w:t>składam niniejsz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ofert</w:t>
      </w:r>
      <w:r>
        <w:rPr>
          <w:rFonts w:ascii="TimesNewRoman" w:eastAsia="TimesNewRoman" w:cs="TimesNewRoman" w:hint="eastAsia"/>
        </w:rPr>
        <w:t>ę</w:t>
      </w:r>
      <w:r>
        <w:t>.</w:t>
      </w:r>
    </w:p>
    <w:p w14:paraId="0DA79948" w14:textId="77777777" w:rsidR="00574C7E" w:rsidRDefault="00574C7E" w:rsidP="007A586C">
      <w:pPr>
        <w:adjustRightInd w:val="0"/>
        <w:rPr>
          <w:b/>
          <w:bCs/>
        </w:rPr>
      </w:pPr>
    </w:p>
    <w:p w14:paraId="71B01D6B" w14:textId="77777777" w:rsidR="007A586C" w:rsidRDefault="007A586C" w:rsidP="007A586C">
      <w:pPr>
        <w:adjustRightInd w:val="0"/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cs="TimesNewRoman" w:hint="eastAsia"/>
        </w:rPr>
        <w:t>Ą</w:t>
      </w:r>
      <w:r>
        <w:rPr>
          <w:b/>
          <w:bCs/>
        </w:rPr>
        <w:t>CE OFERENTA:</w:t>
      </w:r>
    </w:p>
    <w:p w14:paraId="0C658FE7" w14:textId="77777777" w:rsidR="0045708E" w:rsidRDefault="0045708E" w:rsidP="007A586C">
      <w:pPr>
        <w:adjustRightInd w:val="0"/>
      </w:pPr>
    </w:p>
    <w:p w14:paraId="2F4E587A" w14:textId="77777777" w:rsidR="007A586C" w:rsidRDefault="007A586C" w:rsidP="007A586C">
      <w:pPr>
        <w:adjustRightInd w:val="0"/>
      </w:pPr>
      <w:r>
        <w:t>Nazwa / Imi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nazwisko: ….…………….……………………………………………….................</w:t>
      </w:r>
    </w:p>
    <w:p w14:paraId="6BA505B4" w14:textId="77777777" w:rsidR="0045708E" w:rsidRPr="00CE474C" w:rsidRDefault="0045708E" w:rsidP="007A586C">
      <w:pPr>
        <w:adjustRightInd w:val="0"/>
      </w:pPr>
    </w:p>
    <w:p w14:paraId="34D8ABE0" w14:textId="77777777" w:rsidR="007A586C" w:rsidRPr="00337395" w:rsidRDefault="007A586C" w:rsidP="007A586C">
      <w:pPr>
        <w:adjustRightInd w:val="0"/>
        <w:rPr>
          <w:lang w:val="en-US"/>
        </w:rPr>
      </w:pPr>
      <w:proofErr w:type="spellStart"/>
      <w:r w:rsidRPr="00337395">
        <w:rPr>
          <w:lang w:val="en-US"/>
        </w:rPr>
        <w:t>Adres</w:t>
      </w:r>
      <w:proofErr w:type="spellEnd"/>
      <w:r w:rsidRPr="00337395">
        <w:rPr>
          <w:lang w:val="en-US"/>
        </w:rPr>
        <w:t>: ………………………………………………………………………………………………...</w:t>
      </w:r>
    </w:p>
    <w:p w14:paraId="77466FFC" w14:textId="77777777" w:rsidR="0045708E" w:rsidRPr="00337395" w:rsidRDefault="0045708E" w:rsidP="007A586C">
      <w:pPr>
        <w:adjustRightInd w:val="0"/>
        <w:rPr>
          <w:lang w:val="en-US"/>
        </w:rPr>
      </w:pPr>
    </w:p>
    <w:p w14:paraId="64431EEA" w14:textId="77777777" w:rsidR="007A586C" w:rsidRPr="007A586C" w:rsidRDefault="007A586C" w:rsidP="007A586C">
      <w:pPr>
        <w:adjustRightInd w:val="0"/>
        <w:rPr>
          <w:lang w:val="en-US"/>
        </w:rPr>
      </w:pPr>
      <w:r w:rsidRPr="007A586C">
        <w:rPr>
          <w:lang w:val="en-US"/>
        </w:rPr>
        <w:t>Tel./fax.: ………….………………....., e-mail; ………………………………………………………</w:t>
      </w:r>
    </w:p>
    <w:p w14:paraId="7E05E752" w14:textId="77777777" w:rsidR="0045708E" w:rsidRPr="0045708E" w:rsidRDefault="0045708E" w:rsidP="007A586C">
      <w:pPr>
        <w:adjustRightInd w:val="0"/>
        <w:rPr>
          <w:lang w:val="en-US"/>
        </w:rPr>
      </w:pPr>
    </w:p>
    <w:p w14:paraId="43883FB5" w14:textId="77777777" w:rsidR="007A586C" w:rsidRPr="00337395" w:rsidRDefault="007A586C" w:rsidP="007A586C">
      <w:pPr>
        <w:adjustRightInd w:val="0"/>
      </w:pPr>
      <w:r w:rsidRPr="00337395">
        <w:t>NIP: …………………………….,</w:t>
      </w:r>
      <w:r w:rsidR="00D95BD6" w:rsidRPr="00337395">
        <w:t xml:space="preserve">                                     </w:t>
      </w:r>
      <w:r w:rsidRPr="00337395">
        <w:t>REGON: …………………...………..,</w:t>
      </w:r>
    </w:p>
    <w:p w14:paraId="5D00D39A" w14:textId="77777777" w:rsidR="0045708E" w:rsidRPr="00337395" w:rsidRDefault="0045708E" w:rsidP="007A586C">
      <w:pPr>
        <w:adjustRightInd w:val="0"/>
      </w:pPr>
    </w:p>
    <w:p w14:paraId="03C2946A" w14:textId="77777777" w:rsidR="00634DDE" w:rsidRDefault="00634DDE" w:rsidP="007A586C">
      <w:pPr>
        <w:adjustRightInd w:val="0"/>
      </w:pPr>
      <w:r>
        <w:t>Numer dowodu osobistego ……………………………………</w:t>
      </w:r>
      <w:r w:rsidR="00D95BD6">
        <w:t xml:space="preserve">, PESEL </w:t>
      </w:r>
      <w:r>
        <w:t>………………</w:t>
      </w:r>
      <w:r w:rsidR="00D95BD6">
        <w:t>………….</w:t>
      </w:r>
      <w:r>
        <w:t>.</w:t>
      </w:r>
    </w:p>
    <w:p w14:paraId="5AC45556" w14:textId="77777777" w:rsidR="00F51523" w:rsidRDefault="00F51523" w:rsidP="007A586C">
      <w:pPr>
        <w:adjustRightInd w:val="0"/>
      </w:pPr>
    </w:p>
    <w:p w14:paraId="390AB23D" w14:textId="77777777" w:rsidR="007A586C" w:rsidRDefault="007A586C" w:rsidP="007A586C">
      <w:pPr>
        <w:adjustRightInd w:val="0"/>
      </w:pPr>
      <w:r>
        <w:t>Oferuj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realizacj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zamówienia, zgodnie z wymogami Szczegółowych Warunków Konkursu Ofert za</w:t>
      </w:r>
    </w:p>
    <w:p w14:paraId="6A649A83" w14:textId="77777777" w:rsidR="00F11386" w:rsidRDefault="007A586C" w:rsidP="007A586C">
      <w:pPr>
        <w:adjustRightInd w:val="0"/>
      </w:pPr>
      <w:r>
        <w:t>cen</w:t>
      </w:r>
      <w:r>
        <w:rPr>
          <w:rFonts w:ascii="TimesNewRoman" w:eastAsia="TimesNewRoman" w:cs="TimesNewRoman" w:hint="eastAsia"/>
        </w:rPr>
        <w:t>ę</w:t>
      </w:r>
      <w:r>
        <w:t>:</w:t>
      </w:r>
    </w:p>
    <w:p w14:paraId="308870F4" w14:textId="6EE38B27" w:rsidR="00B526AF" w:rsidRDefault="00B526AF" w:rsidP="007A586C">
      <w:pPr>
        <w:adjustRightInd w:val="0"/>
      </w:pPr>
    </w:p>
    <w:p w14:paraId="2A5E3C2C" w14:textId="77777777" w:rsidR="009C6367" w:rsidRDefault="009C6367" w:rsidP="007A586C">
      <w:pPr>
        <w:adjustRightInd w:val="0"/>
      </w:pPr>
    </w:p>
    <w:p w14:paraId="7D62008D" w14:textId="77777777" w:rsidR="00F11386" w:rsidRDefault="00F11386" w:rsidP="007A586C">
      <w:pPr>
        <w:adjustRightInd w:val="0"/>
      </w:pPr>
    </w:p>
    <w:tbl>
      <w:tblPr>
        <w:tblW w:w="10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639"/>
        <w:gridCol w:w="5234"/>
      </w:tblGrid>
      <w:tr w:rsidR="00F11386" w14:paraId="5D045F3F" w14:textId="77777777" w:rsidTr="00387DC4">
        <w:tc>
          <w:tcPr>
            <w:tcW w:w="1526" w:type="dxa"/>
          </w:tcPr>
          <w:p w14:paraId="33BC1F1A" w14:textId="77777777" w:rsidR="00F11386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L.p.</w:t>
            </w:r>
          </w:p>
          <w:p w14:paraId="53020847" w14:textId="77777777" w:rsidR="00895C8C" w:rsidRPr="0045708E" w:rsidRDefault="00895C8C" w:rsidP="0045708E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3639" w:type="dxa"/>
          </w:tcPr>
          <w:p w14:paraId="100471D9" w14:textId="77777777" w:rsidR="00F11386" w:rsidRPr="0045708E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Rodzaj świadczenia</w:t>
            </w:r>
            <w:r w:rsidR="003023C8" w:rsidRPr="0045708E">
              <w:rPr>
                <w:b/>
              </w:rPr>
              <w:t xml:space="preserve"> </w:t>
            </w:r>
          </w:p>
        </w:tc>
        <w:tc>
          <w:tcPr>
            <w:tcW w:w="5234" w:type="dxa"/>
          </w:tcPr>
          <w:p w14:paraId="15905472" w14:textId="77777777" w:rsidR="00F11386" w:rsidRPr="0045708E" w:rsidRDefault="00011CE7" w:rsidP="0045708E">
            <w:pPr>
              <w:adjustRightInd w:val="0"/>
              <w:jc w:val="center"/>
              <w:rPr>
                <w:b/>
              </w:rPr>
            </w:pPr>
            <w:r w:rsidRPr="0045708E">
              <w:rPr>
                <w:b/>
              </w:rPr>
              <w:t>Cena jednostkowa brutto</w:t>
            </w:r>
          </w:p>
        </w:tc>
      </w:tr>
      <w:tr w:rsidR="00186D27" w14:paraId="13A49C2A" w14:textId="77777777" w:rsidTr="00387DC4">
        <w:tc>
          <w:tcPr>
            <w:tcW w:w="1526" w:type="dxa"/>
          </w:tcPr>
          <w:p w14:paraId="0BC6D8D2" w14:textId="77777777" w:rsidR="00895C8C" w:rsidRDefault="00895C8C" w:rsidP="0045708E">
            <w:pPr>
              <w:adjustRightInd w:val="0"/>
              <w:jc w:val="center"/>
              <w:rPr>
                <w:b/>
              </w:rPr>
            </w:pPr>
          </w:p>
          <w:p w14:paraId="6678971A" w14:textId="77777777" w:rsidR="00186D27" w:rsidRPr="0045708E" w:rsidRDefault="00895C8C" w:rsidP="0045708E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Część </w:t>
            </w:r>
            <w:r w:rsidR="00186D27" w:rsidRPr="0045708E">
              <w:rPr>
                <w:b/>
              </w:rPr>
              <w:t>1</w:t>
            </w:r>
          </w:p>
        </w:tc>
        <w:tc>
          <w:tcPr>
            <w:tcW w:w="8873" w:type="dxa"/>
            <w:gridSpan w:val="2"/>
          </w:tcPr>
          <w:p w14:paraId="3B499DBB" w14:textId="0FA73B76" w:rsidR="00186D27" w:rsidRDefault="00186D27" w:rsidP="000349CB">
            <w:pPr>
              <w:adjustRightInd w:val="0"/>
              <w:rPr>
                <w:b/>
              </w:rPr>
            </w:pPr>
            <w:r w:rsidRPr="0045708E">
              <w:rPr>
                <w:b/>
              </w:rPr>
              <w:t xml:space="preserve">Świadczenia gwarantowane w zakresie uzdrowiskowego leczenia sanatoryjnego dorosłych </w:t>
            </w:r>
            <w:r w:rsidR="001F1555">
              <w:rPr>
                <w:b/>
              </w:rPr>
              <w:t xml:space="preserve">lub </w:t>
            </w:r>
            <w:r w:rsidR="006E0939">
              <w:rPr>
                <w:b/>
              </w:rPr>
              <w:t xml:space="preserve">rehabilitacji uzdrowiskowej w sanatorium uzdrowiskowym </w:t>
            </w:r>
            <w:r w:rsidR="00555B55">
              <w:rPr>
                <w:b/>
              </w:rPr>
              <w:t>-</w:t>
            </w:r>
            <w:r w:rsidRPr="0045708E">
              <w:rPr>
                <w:b/>
              </w:rPr>
              <w:t xml:space="preserve">pacjenci ze skierowaniem </w:t>
            </w:r>
            <w:r w:rsidR="00143423">
              <w:rPr>
                <w:b/>
              </w:rPr>
              <w:t>z NFZ</w:t>
            </w:r>
            <w:r w:rsidR="00FE4C06">
              <w:rPr>
                <w:b/>
              </w:rPr>
              <w:t>.</w:t>
            </w:r>
          </w:p>
          <w:p w14:paraId="1234EE3F" w14:textId="77777777" w:rsidR="000349CB" w:rsidRPr="0045708E" w:rsidRDefault="000349CB" w:rsidP="0045708E">
            <w:pPr>
              <w:adjustRightInd w:val="0"/>
              <w:jc w:val="center"/>
              <w:rPr>
                <w:b/>
              </w:rPr>
            </w:pPr>
          </w:p>
        </w:tc>
      </w:tr>
      <w:tr w:rsidR="006552CE" w14:paraId="345E1E8A" w14:textId="77777777" w:rsidTr="00387DC4">
        <w:tc>
          <w:tcPr>
            <w:tcW w:w="1526" w:type="dxa"/>
          </w:tcPr>
          <w:p w14:paraId="2D07B05B" w14:textId="77777777" w:rsidR="006552CE" w:rsidRDefault="006552CE" w:rsidP="0045708E">
            <w:pPr>
              <w:adjustRightInd w:val="0"/>
              <w:jc w:val="center"/>
            </w:pPr>
          </w:p>
          <w:p w14:paraId="1B055646" w14:textId="77777777" w:rsidR="00B02037" w:rsidRDefault="00B02037" w:rsidP="0045708E">
            <w:pPr>
              <w:adjustRightInd w:val="0"/>
              <w:jc w:val="center"/>
            </w:pPr>
          </w:p>
          <w:p w14:paraId="36CB6C49" w14:textId="77777777" w:rsidR="00B02037" w:rsidRDefault="00B02037" w:rsidP="007B4BCD">
            <w:pPr>
              <w:adjustRightInd w:val="0"/>
              <w:jc w:val="center"/>
            </w:pPr>
            <w:r>
              <w:t>1.</w:t>
            </w:r>
            <w:r w:rsidR="007B4BCD">
              <w:t>1</w:t>
            </w:r>
          </w:p>
        </w:tc>
        <w:tc>
          <w:tcPr>
            <w:tcW w:w="3639" w:type="dxa"/>
          </w:tcPr>
          <w:p w14:paraId="3505F07B" w14:textId="77777777" w:rsidR="0027663C" w:rsidRDefault="0027663C" w:rsidP="0045708E">
            <w:pPr>
              <w:adjustRightInd w:val="0"/>
              <w:jc w:val="both"/>
            </w:pPr>
          </w:p>
          <w:p w14:paraId="3FE76EDB" w14:textId="77777777" w:rsidR="006552CE" w:rsidRDefault="00A970C0" w:rsidP="00BF4CF9">
            <w:pPr>
              <w:adjustRightInd w:val="0"/>
              <w:jc w:val="both"/>
            </w:pPr>
            <w:r>
              <w:t>Opieka lekarska</w:t>
            </w:r>
            <w:r w:rsidR="00741D7F">
              <w:t xml:space="preserve"> </w:t>
            </w:r>
            <w:r w:rsidR="003165EF">
              <w:t>(</w:t>
            </w:r>
            <w:r w:rsidR="00561A6C">
              <w:t xml:space="preserve">w tym: </w:t>
            </w:r>
            <w:r w:rsidR="00741D7F">
              <w:t>codzienn</w:t>
            </w:r>
            <w:r w:rsidR="003165EF">
              <w:t>y</w:t>
            </w:r>
            <w:r w:rsidR="00741D7F">
              <w:t xml:space="preserve"> dostęp</w:t>
            </w:r>
            <w:r w:rsidR="003165EF">
              <w:t xml:space="preserve"> do lekarza,</w:t>
            </w:r>
            <w:r w:rsidR="00561A6C">
              <w:t xml:space="preserve"> badani</w:t>
            </w:r>
            <w:r w:rsidR="00D7369B">
              <w:t>e</w:t>
            </w:r>
            <w:r w:rsidR="00561A6C">
              <w:t xml:space="preserve"> wstępne, </w:t>
            </w:r>
            <w:r w:rsidR="00F2213E">
              <w:t xml:space="preserve">badania </w:t>
            </w:r>
            <w:r w:rsidR="00561A6C">
              <w:t>kontrolne i</w:t>
            </w:r>
            <w:r w:rsidR="00F2213E">
              <w:t xml:space="preserve"> badanie </w:t>
            </w:r>
            <w:r w:rsidR="00561A6C">
              <w:t>końcowe,</w:t>
            </w:r>
            <w:r w:rsidR="003165EF">
              <w:t xml:space="preserve"> doraźne interwencje lekarskie)</w:t>
            </w:r>
          </w:p>
        </w:tc>
        <w:tc>
          <w:tcPr>
            <w:tcW w:w="5234" w:type="dxa"/>
          </w:tcPr>
          <w:p w14:paraId="2C94AF09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0BC030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60D8DC0F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A7F177E" w14:textId="77777777" w:rsidR="0027663C" w:rsidRPr="0045708E" w:rsidRDefault="0027663C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 w:rsidR="008653FE"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 w:rsidR="008653FE">
              <w:rPr>
                <w:sz w:val="22"/>
                <w:szCs w:val="22"/>
              </w:rPr>
              <w:t>)</w:t>
            </w:r>
          </w:p>
          <w:p w14:paraId="78B53A20" w14:textId="77777777" w:rsidR="007B4BCD" w:rsidRDefault="0027663C" w:rsidP="007B4BCD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 </w:t>
            </w:r>
            <w:r w:rsidR="007B4BCD" w:rsidRPr="00F51523">
              <w:rPr>
                <w:sz w:val="22"/>
                <w:szCs w:val="22"/>
              </w:rPr>
              <w:t xml:space="preserve">za </w:t>
            </w:r>
            <w:r w:rsidR="007B4BCD">
              <w:rPr>
                <w:sz w:val="22"/>
                <w:szCs w:val="22"/>
              </w:rPr>
              <w:t xml:space="preserve">jeden osobodzień </w:t>
            </w:r>
          </w:p>
          <w:p w14:paraId="5B83D97B" w14:textId="487C4CF5" w:rsidR="006552CE" w:rsidRDefault="007B4BCD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1 osobodzień wynosi</w:t>
            </w:r>
            <w:r w:rsidR="00E01324">
              <w:rPr>
                <w:sz w:val="22"/>
                <w:szCs w:val="22"/>
              </w:rPr>
              <w:t xml:space="preserve"> </w:t>
            </w:r>
            <w:r w:rsidR="00E01324" w:rsidRPr="00E01324">
              <w:rPr>
                <w:b/>
                <w:bCs/>
                <w:sz w:val="22"/>
                <w:szCs w:val="22"/>
              </w:rPr>
              <w:t>4,20</w:t>
            </w:r>
            <w:r>
              <w:rPr>
                <w:sz w:val="22"/>
                <w:szCs w:val="22"/>
              </w:rPr>
              <w:t xml:space="preserve"> zł brutto</w:t>
            </w:r>
            <w:r w:rsidR="00004160">
              <w:rPr>
                <w:sz w:val="22"/>
                <w:szCs w:val="22"/>
              </w:rPr>
              <w:t xml:space="preserve"> dla lekarza specjalisty lub ze specjalizacją I st.</w:t>
            </w:r>
            <w:r>
              <w:rPr>
                <w:sz w:val="22"/>
                <w:szCs w:val="22"/>
              </w:rPr>
              <w:t xml:space="preserve">  Oferta  zawierająca wyższą stawkę zostanie odrzucona z postępowania (jako nie spełniająca warunków konkursu)</w:t>
            </w:r>
            <w:r w:rsidR="00D66350">
              <w:rPr>
                <w:sz w:val="22"/>
                <w:szCs w:val="22"/>
              </w:rPr>
              <w:t>.</w:t>
            </w:r>
          </w:p>
          <w:p w14:paraId="6C3B2743" w14:textId="77777777" w:rsidR="00D66350" w:rsidRPr="00A54366" w:rsidRDefault="00D66350" w:rsidP="007032BD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F6E65" w14:paraId="6434B772" w14:textId="77777777" w:rsidTr="00387DC4">
        <w:tc>
          <w:tcPr>
            <w:tcW w:w="1526" w:type="dxa"/>
          </w:tcPr>
          <w:p w14:paraId="7CD452BF" w14:textId="77777777" w:rsidR="009C6367" w:rsidRDefault="009C6367" w:rsidP="0045708E">
            <w:pPr>
              <w:adjustRightInd w:val="0"/>
              <w:jc w:val="center"/>
            </w:pPr>
          </w:p>
          <w:p w14:paraId="4BA52A1C" w14:textId="13FD7092" w:rsidR="005F6E65" w:rsidRDefault="005F6E65" w:rsidP="0045708E">
            <w:pPr>
              <w:adjustRightInd w:val="0"/>
              <w:jc w:val="center"/>
            </w:pPr>
            <w:r>
              <w:t>1.2.</w:t>
            </w:r>
          </w:p>
        </w:tc>
        <w:tc>
          <w:tcPr>
            <w:tcW w:w="3639" w:type="dxa"/>
          </w:tcPr>
          <w:p w14:paraId="19D263BE" w14:textId="77777777" w:rsidR="009C6367" w:rsidRDefault="009C6367" w:rsidP="005F6E65">
            <w:pPr>
              <w:adjustRightInd w:val="0"/>
              <w:jc w:val="center"/>
            </w:pPr>
          </w:p>
          <w:p w14:paraId="7A24AF73" w14:textId="526B0642" w:rsidR="005F6E65" w:rsidRDefault="00555B55" w:rsidP="005F6E65">
            <w:pPr>
              <w:adjustRightInd w:val="0"/>
              <w:jc w:val="center"/>
            </w:pPr>
            <w:r>
              <w:t>Badanie wstępne i zlecenie zabiegów lub badanie kontrolne z bieżącą korektą zabiegów lub badanie końcowe</w:t>
            </w:r>
            <w:r w:rsidR="00FE4C06">
              <w:t xml:space="preserve"> w zależności od </w:t>
            </w:r>
            <w:r w:rsidR="00855330">
              <w:t xml:space="preserve">uzgodnionego </w:t>
            </w:r>
            <w:r w:rsidR="00FE4C06">
              <w:t>dnia przyjazdu</w:t>
            </w:r>
            <w:r w:rsidR="00855330">
              <w:t xml:space="preserve"> (minimum 2 razy w miesiącu)</w:t>
            </w:r>
            <w:r w:rsidR="00FE4C06">
              <w:t>.</w:t>
            </w:r>
            <w:r>
              <w:t xml:space="preserve"> </w:t>
            </w:r>
          </w:p>
          <w:p w14:paraId="1A4D4911" w14:textId="77777777" w:rsidR="005F6E65" w:rsidRDefault="005F6E65" w:rsidP="0045708E">
            <w:pPr>
              <w:adjustRightInd w:val="0"/>
              <w:jc w:val="both"/>
            </w:pPr>
          </w:p>
        </w:tc>
        <w:tc>
          <w:tcPr>
            <w:tcW w:w="5234" w:type="dxa"/>
          </w:tcPr>
          <w:p w14:paraId="0F141272" w14:textId="77777777" w:rsidR="009C6367" w:rsidRDefault="009C6367" w:rsidP="005F6E6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EABE793" w14:textId="374938C8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03DFD144" w14:textId="77777777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C6BCF88" w14:textId="77777777" w:rsidR="005F6E65" w:rsidRPr="0045708E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0F05663B" w14:textId="680F835F" w:rsidR="005F6E65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za 1 przyjazd  </w:t>
            </w:r>
          </w:p>
          <w:p w14:paraId="5D2FA665" w14:textId="34689AD9" w:rsidR="005F6E65" w:rsidRDefault="005F6E65" w:rsidP="005F6E65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za 1 </w:t>
            </w:r>
            <w:r w:rsidR="009502CA">
              <w:rPr>
                <w:sz w:val="22"/>
                <w:szCs w:val="22"/>
              </w:rPr>
              <w:t>przyjazd i dostępność 24- godzinną</w:t>
            </w:r>
            <w:r w:rsidR="00E01324">
              <w:rPr>
                <w:sz w:val="22"/>
                <w:szCs w:val="22"/>
              </w:rPr>
              <w:t xml:space="preserve"> do max.70 pacjentów </w:t>
            </w:r>
            <w:r>
              <w:rPr>
                <w:sz w:val="22"/>
                <w:szCs w:val="22"/>
              </w:rPr>
              <w:t xml:space="preserve"> wynosi </w:t>
            </w:r>
            <w:r w:rsidR="00E01324" w:rsidRPr="00E01324">
              <w:rPr>
                <w:b/>
                <w:bCs/>
                <w:sz w:val="22"/>
                <w:szCs w:val="22"/>
              </w:rPr>
              <w:t>2 300</w:t>
            </w:r>
            <w:r w:rsidRPr="00E01324">
              <w:rPr>
                <w:b/>
                <w:bCs/>
                <w:sz w:val="22"/>
                <w:szCs w:val="22"/>
              </w:rPr>
              <w:t>,</w:t>
            </w:r>
            <w:r w:rsidRPr="00857827">
              <w:rPr>
                <w:b/>
                <w:bCs/>
                <w:sz w:val="22"/>
                <w:szCs w:val="22"/>
              </w:rPr>
              <w:t>00 zł</w:t>
            </w:r>
            <w:r>
              <w:rPr>
                <w:sz w:val="22"/>
                <w:szCs w:val="22"/>
              </w:rPr>
              <w:t xml:space="preserve"> brutto</w:t>
            </w:r>
            <w:r w:rsidR="00E01324">
              <w:rPr>
                <w:sz w:val="22"/>
                <w:szCs w:val="22"/>
              </w:rPr>
              <w:t>(ryczałt)</w:t>
            </w:r>
            <w:r>
              <w:rPr>
                <w:sz w:val="22"/>
                <w:szCs w:val="22"/>
              </w:rPr>
              <w:t xml:space="preserve"> dla lekarza specjalisty lub ze </w:t>
            </w:r>
            <w:r>
              <w:rPr>
                <w:sz w:val="22"/>
                <w:szCs w:val="22"/>
              </w:rPr>
              <w:lastRenderedPageBreak/>
              <w:t xml:space="preserve">specjalizacją I st.  </w:t>
            </w:r>
            <w:r w:rsidR="00E01324">
              <w:rPr>
                <w:sz w:val="22"/>
                <w:szCs w:val="22"/>
              </w:rPr>
              <w:t xml:space="preserve">Kolejna doba w ramach jednego przyjazdu stanowi ½ ryczałtu. </w:t>
            </w:r>
            <w:r>
              <w:rPr>
                <w:sz w:val="22"/>
                <w:szCs w:val="22"/>
              </w:rPr>
              <w:t>Oferta  zawierająca wyższą stawkę zostanie odrzucona z postępowania (jako nie spełniająca warunków konkursu).</w:t>
            </w:r>
          </w:p>
          <w:p w14:paraId="21F8E34D" w14:textId="77777777" w:rsidR="005F6E65" w:rsidRPr="0045708E" w:rsidRDefault="005F6E6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44055" w14:paraId="26E5B111" w14:textId="77777777" w:rsidTr="00387DC4">
        <w:tc>
          <w:tcPr>
            <w:tcW w:w="1526" w:type="dxa"/>
          </w:tcPr>
          <w:p w14:paraId="19C66EE0" w14:textId="77777777" w:rsidR="00444055" w:rsidRPr="0045708E" w:rsidRDefault="00895C8C" w:rsidP="0045708E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Część </w:t>
            </w:r>
            <w:r w:rsidR="00444055" w:rsidRPr="0045708E">
              <w:rPr>
                <w:b/>
              </w:rPr>
              <w:t>2</w:t>
            </w:r>
          </w:p>
        </w:tc>
        <w:tc>
          <w:tcPr>
            <w:tcW w:w="8873" w:type="dxa"/>
            <w:gridSpan w:val="2"/>
          </w:tcPr>
          <w:p w14:paraId="6C983993" w14:textId="4F72FC0C" w:rsidR="00444055" w:rsidRPr="0045708E" w:rsidRDefault="00444055" w:rsidP="00143423">
            <w:pPr>
              <w:adjustRightInd w:val="0"/>
              <w:rPr>
                <w:b/>
              </w:rPr>
            </w:pPr>
            <w:r w:rsidRPr="0045708E">
              <w:rPr>
                <w:b/>
              </w:rPr>
              <w:t>Świadczenia gwarantowane w zakresie uzdrowiskowego leczenia szpitalnego dorosłych</w:t>
            </w:r>
            <w:r w:rsidR="00C93AF3">
              <w:rPr>
                <w:b/>
              </w:rPr>
              <w:t xml:space="preserve"> </w:t>
            </w:r>
            <w:r w:rsidR="00257C70">
              <w:rPr>
                <w:b/>
              </w:rPr>
              <w:t>-</w:t>
            </w:r>
            <w:r w:rsidRPr="0045708E">
              <w:rPr>
                <w:b/>
              </w:rPr>
              <w:t xml:space="preserve">pacjenci </w:t>
            </w:r>
            <w:r w:rsidR="006E0939">
              <w:rPr>
                <w:b/>
              </w:rPr>
              <w:t xml:space="preserve">ze skierowaniem </w:t>
            </w:r>
            <w:r w:rsidR="00143423">
              <w:rPr>
                <w:b/>
              </w:rPr>
              <w:t>z NFZ</w:t>
            </w:r>
            <w:r w:rsidR="00007E13">
              <w:rPr>
                <w:b/>
              </w:rPr>
              <w:t>.</w:t>
            </w:r>
            <w:r w:rsidR="00143423">
              <w:rPr>
                <w:b/>
              </w:rPr>
              <w:t xml:space="preserve"> </w:t>
            </w:r>
          </w:p>
        </w:tc>
      </w:tr>
      <w:tr w:rsidR="00444055" w:rsidRPr="0045708E" w14:paraId="24519BE9" w14:textId="77777777" w:rsidTr="00387DC4">
        <w:tc>
          <w:tcPr>
            <w:tcW w:w="1526" w:type="dxa"/>
          </w:tcPr>
          <w:p w14:paraId="54C6ABF8" w14:textId="77777777" w:rsidR="00444055" w:rsidRDefault="00444055" w:rsidP="0045708E">
            <w:pPr>
              <w:adjustRightInd w:val="0"/>
              <w:jc w:val="center"/>
            </w:pPr>
          </w:p>
          <w:p w14:paraId="64C03E48" w14:textId="77777777" w:rsidR="00444055" w:rsidRDefault="00355E3A" w:rsidP="0045708E">
            <w:pPr>
              <w:adjustRightInd w:val="0"/>
              <w:jc w:val="center"/>
            </w:pPr>
            <w:r>
              <w:t>2.</w:t>
            </w:r>
            <w:r w:rsidR="00F405BA">
              <w:t>1</w:t>
            </w:r>
          </w:p>
          <w:p w14:paraId="3E222D4B" w14:textId="77777777" w:rsidR="00444055" w:rsidRDefault="00444055" w:rsidP="0045708E">
            <w:pPr>
              <w:adjustRightInd w:val="0"/>
              <w:jc w:val="center"/>
            </w:pPr>
          </w:p>
          <w:p w14:paraId="4030679E" w14:textId="77777777" w:rsidR="00444055" w:rsidRDefault="00444055" w:rsidP="0045708E">
            <w:pPr>
              <w:adjustRightInd w:val="0"/>
              <w:jc w:val="center"/>
            </w:pPr>
          </w:p>
        </w:tc>
        <w:tc>
          <w:tcPr>
            <w:tcW w:w="3639" w:type="dxa"/>
          </w:tcPr>
          <w:p w14:paraId="1C03FC48" w14:textId="77777777" w:rsidR="00444055" w:rsidRDefault="00444055" w:rsidP="0045708E">
            <w:pPr>
              <w:adjustRightInd w:val="0"/>
              <w:jc w:val="both"/>
            </w:pPr>
          </w:p>
          <w:p w14:paraId="5FF20E80" w14:textId="77777777" w:rsidR="00444055" w:rsidRDefault="000C7027" w:rsidP="00D7369B">
            <w:pPr>
              <w:adjustRightInd w:val="0"/>
              <w:jc w:val="both"/>
            </w:pPr>
            <w:r>
              <w:t>Opieka lekarska (w tym: codzienny dostęp do lekarza, badanie wstępne, badania kontrolne i badanie końcowe, doraźne interwencje lekarskie)</w:t>
            </w:r>
          </w:p>
        </w:tc>
        <w:tc>
          <w:tcPr>
            <w:tcW w:w="5234" w:type="dxa"/>
          </w:tcPr>
          <w:p w14:paraId="6423351E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5B999F7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2C5458F2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AE508F1" w14:textId="77777777" w:rsidR="003A761E" w:rsidRPr="0045708E" w:rsidRDefault="00444055" w:rsidP="003A761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</w:t>
            </w:r>
            <w:r w:rsidR="00E27F5F">
              <w:rPr>
                <w:sz w:val="22"/>
                <w:szCs w:val="22"/>
              </w:rPr>
              <w:t>.............................</w:t>
            </w:r>
            <w:r w:rsidRPr="0045708E">
              <w:rPr>
                <w:sz w:val="22"/>
                <w:szCs w:val="22"/>
              </w:rPr>
              <w:t>.................</w:t>
            </w:r>
            <w:r w:rsidR="00E27F5F">
              <w:rPr>
                <w:sz w:val="22"/>
                <w:szCs w:val="22"/>
              </w:rPr>
              <w:t>)</w:t>
            </w:r>
          </w:p>
          <w:p w14:paraId="7F94D4E5" w14:textId="77777777" w:rsidR="00F405BA" w:rsidRDefault="00F405BA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 xml:space="preserve">jeden osobodzień </w:t>
            </w:r>
          </w:p>
          <w:p w14:paraId="0BB8631C" w14:textId="64BB2D03" w:rsidR="00F405BA" w:rsidRPr="0045708E" w:rsidRDefault="00F405BA" w:rsidP="00F405BA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 xml:space="preserve"> 1 osobodzień wynosi </w:t>
            </w:r>
            <w:r w:rsidR="00007E13" w:rsidRPr="00007E13">
              <w:rPr>
                <w:b/>
                <w:bCs/>
                <w:sz w:val="22"/>
                <w:szCs w:val="22"/>
              </w:rPr>
              <w:t>4</w:t>
            </w:r>
            <w:r w:rsidRPr="00007E13">
              <w:rPr>
                <w:b/>
                <w:bCs/>
                <w:sz w:val="22"/>
                <w:szCs w:val="22"/>
              </w:rPr>
              <w:t>,</w:t>
            </w:r>
            <w:r w:rsidR="00E01324">
              <w:rPr>
                <w:b/>
                <w:bCs/>
                <w:sz w:val="22"/>
                <w:szCs w:val="22"/>
              </w:rPr>
              <w:t>5</w:t>
            </w:r>
            <w:r w:rsidR="00007E13">
              <w:rPr>
                <w:b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zł brutto</w:t>
            </w:r>
            <w:r w:rsidR="00004160">
              <w:rPr>
                <w:sz w:val="22"/>
                <w:szCs w:val="22"/>
              </w:rPr>
              <w:t xml:space="preserve"> dla lekarza specjalisty lub ze specjalizacją I st.</w:t>
            </w:r>
            <w:r>
              <w:rPr>
                <w:sz w:val="22"/>
                <w:szCs w:val="22"/>
              </w:rPr>
              <w:t xml:space="preserve"> Oferta  zawierająca wyższą stawkę zostanie odrzucona z postępowania (jako nie spełniająca warunków konkursu)</w:t>
            </w:r>
          </w:p>
          <w:p w14:paraId="3BBEDDD9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56217" w:rsidRPr="0045708E" w14:paraId="440699CD" w14:textId="77777777" w:rsidTr="00387DC4">
        <w:tc>
          <w:tcPr>
            <w:tcW w:w="1526" w:type="dxa"/>
          </w:tcPr>
          <w:p w14:paraId="253146A2" w14:textId="77777777" w:rsidR="00855330" w:rsidRDefault="00855330" w:rsidP="0045708E">
            <w:pPr>
              <w:adjustRightInd w:val="0"/>
              <w:jc w:val="center"/>
            </w:pPr>
          </w:p>
          <w:p w14:paraId="44CE1B7F" w14:textId="77777777" w:rsidR="00855330" w:rsidRDefault="00855330" w:rsidP="0045708E">
            <w:pPr>
              <w:adjustRightInd w:val="0"/>
              <w:jc w:val="center"/>
            </w:pPr>
          </w:p>
          <w:p w14:paraId="04CFC56E" w14:textId="77777777" w:rsidR="00855330" w:rsidRDefault="00855330" w:rsidP="0045708E">
            <w:pPr>
              <w:adjustRightInd w:val="0"/>
              <w:jc w:val="center"/>
            </w:pPr>
          </w:p>
          <w:p w14:paraId="6EB7AC34" w14:textId="77777777" w:rsidR="00855330" w:rsidRDefault="00855330" w:rsidP="0045708E">
            <w:pPr>
              <w:adjustRightInd w:val="0"/>
              <w:jc w:val="center"/>
            </w:pPr>
          </w:p>
          <w:p w14:paraId="62DE41E1" w14:textId="77777777" w:rsidR="00855330" w:rsidRDefault="00855330" w:rsidP="0045708E">
            <w:pPr>
              <w:adjustRightInd w:val="0"/>
              <w:jc w:val="center"/>
            </w:pPr>
          </w:p>
          <w:p w14:paraId="12553C5C" w14:textId="17563FE7" w:rsidR="00D56217" w:rsidRDefault="00D56217" w:rsidP="0045708E">
            <w:pPr>
              <w:adjustRightInd w:val="0"/>
              <w:jc w:val="center"/>
            </w:pPr>
            <w:r>
              <w:t>2.2</w:t>
            </w:r>
          </w:p>
        </w:tc>
        <w:tc>
          <w:tcPr>
            <w:tcW w:w="3639" w:type="dxa"/>
          </w:tcPr>
          <w:p w14:paraId="1CD7B57F" w14:textId="77777777" w:rsidR="00855330" w:rsidRDefault="00855330" w:rsidP="00855330">
            <w:pPr>
              <w:adjustRightInd w:val="0"/>
              <w:jc w:val="center"/>
            </w:pPr>
          </w:p>
          <w:p w14:paraId="1F092694" w14:textId="77777777" w:rsidR="00855330" w:rsidRDefault="00855330" w:rsidP="00855330">
            <w:pPr>
              <w:adjustRightInd w:val="0"/>
              <w:jc w:val="center"/>
            </w:pPr>
          </w:p>
          <w:p w14:paraId="3463ADC9" w14:textId="2DF22D47" w:rsidR="00855330" w:rsidRDefault="00855330" w:rsidP="00855330">
            <w:pPr>
              <w:adjustRightInd w:val="0"/>
              <w:jc w:val="center"/>
            </w:pPr>
            <w:r>
              <w:t xml:space="preserve">Badanie wstępne i zlecenie zabiegów lub badanie kontrolne z bieżącą korektą zabiegów lub badanie końcowe w zależności od uzgodnionego dnia przyjazdu. </w:t>
            </w:r>
          </w:p>
          <w:p w14:paraId="05CD2448" w14:textId="77777777" w:rsidR="00855330" w:rsidRDefault="00855330" w:rsidP="00855330">
            <w:pPr>
              <w:adjustRightInd w:val="0"/>
              <w:jc w:val="center"/>
            </w:pPr>
            <w:r>
              <w:t xml:space="preserve">(minimum 2 razy w miesiącu). </w:t>
            </w:r>
          </w:p>
          <w:p w14:paraId="6AF9448D" w14:textId="77777777" w:rsidR="00D56217" w:rsidRDefault="00D56217" w:rsidP="00855330">
            <w:pPr>
              <w:adjustRightInd w:val="0"/>
              <w:jc w:val="center"/>
            </w:pPr>
          </w:p>
        </w:tc>
        <w:tc>
          <w:tcPr>
            <w:tcW w:w="5234" w:type="dxa"/>
          </w:tcPr>
          <w:p w14:paraId="7045E260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440A7A61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105BEAB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45708E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)</w:t>
            </w:r>
          </w:p>
          <w:p w14:paraId="34708163" w14:textId="6BFE105E" w:rsidR="00D56217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</w:t>
            </w: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 xml:space="preserve">jeden przyjazd </w:t>
            </w:r>
          </w:p>
          <w:p w14:paraId="5B206F95" w14:textId="4C678BE9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za 1 przyjazd </w:t>
            </w:r>
            <w:r w:rsidR="009502CA">
              <w:rPr>
                <w:sz w:val="22"/>
                <w:szCs w:val="22"/>
              </w:rPr>
              <w:t xml:space="preserve">i dostępność 24 – godzinną </w:t>
            </w:r>
            <w:r w:rsidR="00E01324">
              <w:rPr>
                <w:sz w:val="22"/>
                <w:szCs w:val="22"/>
              </w:rPr>
              <w:t xml:space="preserve">do max 50 pacjentów </w:t>
            </w:r>
            <w:r>
              <w:rPr>
                <w:sz w:val="22"/>
                <w:szCs w:val="22"/>
              </w:rPr>
              <w:t xml:space="preserve">wynosi </w:t>
            </w:r>
            <w:r w:rsidR="00E01324" w:rsidRPr="00E01324">
              <w:rPr>
                <w:b/>
                <w:bCs/>
                <w:sz w:val="22"/>
                <w:szCs w:val="22"/>
              </w:rPr>
              <w:t>2300</w:t>
            </w:r>
            <w:r w:rsidRPr="009502CA">
              <w:rPr>
                <w:b/>
                <w:bCs/>
                <w:sz w:val="22"/>
                <w:szCs w:val="22"/>
              </w:rPr>
              <w:t>,00 zł</w:t>
            </w:r>
            <w:r>
              <w:rPr>
                <w:sz w:val="22"/>
                <w:szCs w:val="22"/>
              </w:rPr>
              <w:t xml:space="preserve"> brutto </w:t>
            </w:r>
            <w:r w:rsidR="00E01324">
              <w:rPr>
                <w:sz w:val="22"/>
                <w:szCs w:val="22"/>
              </w:rPr>
              <w:t xml:space="preserve">(ryczałt) </w:t>
            </w:r>
            <w:r>
              <w:rPr>
                <w:sz w:val="22"/>
                <w:szCs w:val="22"/>
              </w:rPr>
              <w:t xml:space="preserve">dla lekarza specjalisty lub ze specjalizacją I st. </w:t>
            </w:r>
            <w:r w:rsidR="00E01324">
              <w:rPr>
                <w:sz w:val="22"/>
                <w:szCs w:val="22"/>
              </w:rPr>
              <w:t xml:space="preserve">Kolejna doba dostępności w ramach jednego przyjazdu stanowi ½ ryczałtu. </w:t>
            </w:r>
            <w:r>
              <w:rPr>
                <w:sz w:val="22"/>
                <w:szCs w:val="22"/>
              </w:rPr>
              <w:t>Oferta  zawierająca wyższą stawkę zostanie odrzucona z postępowania (jako nie spełniająca warunków konkursu)</w:t>
            </w:r>
          </w:p>
          <w:p w14:paraId="77C7B8B9" w14:textId="77777777" w:rsidR="00D56217" w:rsidRPr="0045708E" w:rsidRDefault="00D56217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44055" w14:paraId="13BAB221" w14:textId="77777777" w:rsidTr="00387DC4">
        <w:tc>
          <w:tcPr>
            <w:tcW w:w="1526" w:type="dxa"/>
          </w:tcPr>
          <w:p w14:paraId="69D6F775" w14:textId="77777777" w:rsidR="00444055" w:rsidRPr="00444055" w:rsidRDefault="00895C8C" w:rsidP="00895C8C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Część 3</w:t>
            </w:r>
          </w:p>
        </w:tc>
        <w:tc>
          <w:tcPr>
            <w:tcW w:w="8873" w:type="dxa"/>
            <w:gridSpan w:val="2"/>
          </w:tcPr>
          <w:p w14:paraId="76E03E15" w14:textId="77777777" w:rsidR="00444055" w:rsidRPr="00444055" w:rsidRDefault="00444055" w:rsidP="000349CB">
            <w:pPr>
              <w:adjustRightInd w:val="0"/>
              <w:rPr>
                <w:b/>
                <w:sz w:val="22"/>
                <w:szCs w:val="22"/>
              </w:rPr>
            </w:pPr>
            <w:r w:rsidRPr="00444055">
              <w:rPr>
                <w:b/>
              </w:rPr>
              <w:t>Dyżur lekarski</w:t>
            </w:r>
            <w:r w:rsidR="00F40E22">
              <w:rPr>
                <w:b/>
              </w:rPr>
              <w:t xml:space="preserve">  </w:t>
            </w:r>
          </w:p>
        </w:tc>
      </w:tr>
      <w:tr w:rsidR="00444055" w14:paraId="79C853E2" w14:textId="77777777" w:rsidTr="00387DC4">
        <w:tc>
          <w:tcPr>
            <w:tcW w:w="1526" w:type="dxa"/>
          </w:tcPr>
          <w:p w14:paraId="7C505142" w14:textId="77777777" w:rsidR="00444055" w:rsidRDefault="00444055" w:rsidP="0045708E">
            <w:pPr>
              <w:adjustRightInd w:val="0"/>
              <w:jc w:val="center"/>
            </w:pPr>
          </w:p>
          <w:p w14:paraId="304A56CD" w14:textId="77777777" w:rsidR="00444055" w:rsidRDefault="00444055" w:rsidP="0045708E">
            <w:pPr>
              <w:adjustRightInd w:val="0"/>
              <w:jc w:val="center"/>
            </w:pPr>
          </w:p>
          <w:p w14:paraId="2EF0B9D6" w14:textId="77777777" w:rsidR="00444055" w:rsidRDefault="00895C8C" w:rsidP="0045708E">
            <w:pPr>
              <w:adjustRightInd w:val="0"/>
              <w:jc w:val="center"/>
            </w:pPr>
            <w:r>
              <w:t>3</w:t>
            </w:r>
            <w:r w:rsidR="00C51D3C">
              <w:t>.1</w:t>
            </w:r>
          </w:p>
        </w:tc>
        <w:tc>
          <w:tcPr>
            <w:tcW w:w="3639" w:type="dxa"/>
          </w:tcPr>
          <w:p w14:paraId="64160588" w14:textId="77777777" w:rsidR="00444055" w:rsidRPr="00FE24C7" w:rsidRDefault="00444055" w:rsidP="003E2702">
            <w:pPr>
              <w:adjustRightInd w:val="0"/>
              <w:jc w:val="center"/>
            </w:pPr>
          </w:p>
          <w:p w14:paraId="3BDF147D" w14:textId="1F45E590" w:rsidR="00444055" w:rsidRPr="00FE24C7" w:rsidRDefault="00444055" w:rsidP="003E2702">
            <w:pPr>
              <w:adjustRightInd w:val="0"/>
              <w:jc w:val="center"/>
            </w:pPr>
            <w:r w:rsidRPr="00FE24C7">
              <w:t xml:space="preserve">Dyżur  </w:t>
            </w:r>
            <w:r w:rsidR="00D56217">
              <w:t xml:space="preserve">stacjonarny </w:t>
            </w:r>
            <w:r w:rsidR="00B3343D">
              <w:t>w „Bałtyku” (</w:t>
            </w:r>
            <w:r w:rsidRPr="00FE24C7">
              <w:t>16- godzinny w dni robocze od poniedziałku do piątku od godz.15.00 do godz. 07.00 dnia następnego)</w:t>
            </w:r>
            <w:r w:rsidR="00555B55">
              <w:t>. Opieką objęte osoby zakwaterowane w obiektach  Bałtyk i Adam-Ewa.</w:t>
            </w:r>
          </w:p>
        </w:tc>
        <w:tc>
          <w:tcPr>
            <w:tcW w:w="5234" w:type="dxa"/>
          </w:tcPr>
          <w:p w14:paraId="7821D054" w14:textId="77777777" w:rsidR="00444055" w:rsidRPr="0045708E" w:rsidRDefault="00444055" w:rsidP="0045708E">
            <w:pPr>
              <w:adjustRightInd w:val="0"/>
              <w:rPr>
                <w:sz w:val="22"/>
                <w:szCs w:val="22"/>
              </w:rPr>
            </w:pPr>
          </w:p>
          <w:p w14:paraId="44422D50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39D12736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7DA1198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</w:t>
            </w:r>
            <w:r w:rsidR="000F6C61">
              <w:rPr>
                <w:sz w:val="22"/>
                <w:szCs w:val="22"/>
              </w:rPr>
              <w:t>................................</w:t>
            </w:r>
            <w:r w:rsidR="008653FE">
              <w:rPr>
                <w:sz w:val="22"/>
                <w:szCs w:val="22"/>
              </w:rPr>
              <w:t>..</w:t>
            </w:r>
            <w:r w:rsidRPr="0045708E">
              <w:rPr>
                <w:sz w:val="22"/>
                <w:szCs w:val="22"/>
              </w:rPr>
              <w:t>..................</w:t>
            </w:r>
            <w:r w:rsidR="008653FE">
              <w:rPr>
                <w:sz w:val="22"/>
                <w:szCs w:val="22"/>
              </w:rPr>
              <w:t>)</w:t>
            </w:r>
          </w:p>
          <w:p w14:paraId="73E1B8ED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35804B98" w14:textId="77777777" w:rsidR="00444055" w:rsidRPr="0045708E" w:rsidRDefault="00444055" w:rsidP="0045708E">
            <w:pPr>
              <w:adjustRightInd w:val="0"/>
              <w:rPr>
                <w:b/>
                <w:sz w:val="22"/>
                <w:szCs w:val="22"/>
              </w:rPr>
            </w:pPr>
          </w:p>
          <w:p w14:paraId="15E0C47D" w14:textId="3620C1DC" w:rsidR="00444055" w:rsidRPr="0045708E" w:rsidRDefault="00444055" w:rsidP="00EF4990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082147">
              <w:rPr>
                <w:b/>
                <w:sz w:val="22"/>
                <w:szCs w:val="22"/>
              </w:rPr>
              <w:t>3</w:t>
            </w:r>
            <w:r w:rsidR="00E01324">
              <w:rPr>
                <w:b/>
                <w:sz w:val="22"/>
                <w:szCs w:val="22"/>
              </w:rPr>
              <w:t>6</w:t>
            </w:r>
            <w:r w:rsidRPr="00082147">
              <w:rPr>
                <w:b/>
                <w:sz w:val="22"/>
                <w:szCs w:val="22"/>
              </w:rPr>
              <w:t>0,00 zł</w:t>
            </w:r>
            <w:r w:rsidRPr="0045708E">
              <w:rPr>
                <w:sz w:val="22"/>
                <w:szCs w:val="22"/>
              </w:rPr>
              <w:t>.   Oferta  zawierająca wyższą stawkę zostanie odrzucona z postępowania (jako nie spełniająca warunków konkursu)</w:t>
            </w:r>
          </w:p>
          <w:p w14:paraId="6ADEA0B6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44055" w14:paraId="3F32E3F6" w14:textId="77777777" w:rsidTr="00387DC4">
        <w:tc>
          <w:tcPr>
            <w:tcW w:w="1526" w:type="dxa"/>
          </w:tcPr>
          <w:p w14:paraId="1547095A" w14:textId="77777777" w:rsidR="00444055" w:rsidRDefault="00444055" w:rsidP="0045708E">
            <w:pPr>
              <w:adjustRightInd w:val="0"/>
              <w:jc w:val="center"/>
            </w:pPr>
          </w:p>
          <w:p w14:paraId="613E8C19" w14:textId="77777777" w:rsidR="00444055" w:rsidRDefault="00895C8C" w:rsidP="0045708E">
            <w:pPr>
              <w:adjustRightInd w:val="0"/>
              <w:jc w:val="center"/>
            </w:pPr>
            <w:r>
              <w:t>3</w:t>
            </w:r>
            <w:r w:rsidR="00C51D3C">
              <w:t>.2</w:t>
            </w:r>
          </w:p>
        </w:tc>
        <w:tc>
          <w:tcPr>
            <w:tcW w:w="3639" w:type="dxa"/>
          </w:tcPr>
          <w:p w14:paraId="37918315" w14:textId="77777777" w:rsidR="00444055" w:rsidRPr="00FE24C7" w:rsidRDefault="00444055" w:rsidP="003E2702">
            <w:pPr>
              <w:adjustRightInd w:val="0"/>
              <w:jc w:val="center"/>
            </w:pPr>
          </w:p>
          <w:p w14:paraId="645E9AF6" w14:textId="0427AA96" w:rsidR="00444055" w:rsidRPr="00FE24C7" w:rsidRDefault="00444055" w:rsidP="003E2702">
            <w:pPr>
              <w:adjustRightInd w:val="0"/>
              <w:jc w:val="center"/>
            </w:pPr>
            <w:r w:rsidRPr="00FE24C7">
              <w:t xml:space="preserve">Dyżur </w:t>
            </w:r>
            <w:r w:rsidR="00D56217">
              <w:t>stacjonarny</w:t>
            </w:r>
            <w:r w:rsidR="00B3343D">
              <w:t xml:space="preserve"> w „Bałtyku” (</w:t>
            </w:r>
            <w:r w:rsidR="00D56217">
              <w:t xml:space="preserve"> </w:t>
            </w:r>
            <w:r w:rsidRPr="00FE24C7">
              <w:t>24-godzinny</w:t>
            </w:r>
            <w:r w:rsidR="00B3343D">
              <w:t xml:space="preserve"> w </w:t>
            </w:r>
            <w:r w:rsidRPr="00FE24C7">
              <w:t>soboty, niedziele i dni ustawowo wolne od pracy od godz.07.00 do godz. 07.00 dnia następnego)</w:t>
            </w:r>
            <w:r w:rsidR="000609CF">
              <w:t>. Opieką obję</w:t>
            </w:r>
            <w:r w:rsidR="00555B55">
              <w:t>te</w:t>
            </w:r>
            <w:r w:rsidR="000609CF">
              <w:t xml:space="preserve"> </w:t>
            </w:r>
            <w:r w:rsidR="00555B55">
              <w:t>osoby</w:t>
            </w:r>
            <w:r w:rsidR="000609CF">
              <w:t xml:space="preserve"> zakwaterowan</w:t>
            </w:r>
            <w:r w:rsidR="00555B55">
              <w:t>e</w:t>
            </w:r>
            <w:r w:rsidR="000609CF">
              <w:t xml:space="preserve"> w </w:t>
            </w:r>
            <w:r w:rsidR="00555B55">
              <w:t xml:space="preserve">obiektach </w:t>
            </w:r>
            <w:r w:rsidR="000609CF">
              <w:t>Bałtyk i Adam-Ewa.</w:t>
            </w:r>
          </w:p>
        </w:tc>
        <w:tc>
          <w:tcPr>
            <w:tcW w:w="5234" w:type="dxa"/>
          </w:tcPr>
          <w:p w14:paraId="1C6BC382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D381A88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1C5EB81D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8C9E8CE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 w:rsidR="000F6C61"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 w:rsidR="008653FE">
              <w:rPr>
                <w:sz w:val="22"/>
                <w:szCs w:val="22"/>
              </w:rPr>
              <w:t>)</w:t>
            </w:r>
          </w:p>
          <w:p w14:paraId="74F5107B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78864361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1D3D474" w14:textId="71BC6688" w:rsidR="00444055" w:rsidRPr="0045708E" w:rsidRDefault="00444055" w:rsidP="0045708E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 w:rsidR="005C00C1"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082147">
              <w:rPr>
                <w:b/>
                <w:sz w:val="22"/>
                <w:szCs w:val="22"/>
              </w:rPr>
              <w:t>6</w:t>
            </w:r>
            <w:r w:rsidR="00E01324">
              <w:rPr>
                <w:b/>
                <w:sz w:val="22"/>
                <w:szCs w:val="22"/>
              </w:rPr>
              <w:t>7</w:t>
            </w:r>
            <w:r w:rsidRPr="00082147">
              <w:rPr>
                <w:b/>
                <w:sz w:val="22"/>
                <w:szCs w:val="22"/>
              </w:rPr>
              <w:t>0,00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468A357D" w14:textId="77777777" w:rsidR="00444055" w:rsidRPr="0045708E" w:rsidRDefault="00444055" w:rsidP="0045708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37D68" w14:paraId="2A3AF70D" w14:textId="77777777" w:rsidTr="00387DC4">
        <w:tc>
          <w:tcPr>
            <w:tcW w:w="1526" w:type="dxa"/>
            <w:vMerge w:val="restart"/>
          </w:tcPr>
          <w:p w14:paraId="572AE3D9" w14:textId="77777777" w:rsidR="00437D68" w:rsidRDefault="00437D68" w:rsidP="00D56217">
            <w:pPr>
              <w:adjustRightInd w:val="0"/>
              <w:jc w:val="center"/>
            </w:pPr>
          </w:p>
          <w:p w14:paraId="2F8545E3" w14:textId="77777777" w:rsidR="00437D68" w:rsidRDefault="00437D68" w:rsidP="00D56217">
            <w:pPr>
              <w:adjustRightInd w:val="0"/>
              <w:jc w:val="center"/>
            </w:pPr>
          </w:p>
          <w:p w14:paraId="1E8D762D" w14:textId="77777777" w:rsidR="00437D68" w:rsidRDefault="00437D68" w:rsidP="00D56217">
            <w:pPr>
              <w:adjustRightInd w:val="0"/>
              <w:jc w:val="center"/>
            </w:pPr>
          </w:p>
          <w:p w14:paraId="4AF0064C" w14:textId="77777777" w:rsidR="00437D68" w:rsidRDefault="00437D68" w:rsidP="00D56217">
            <w:pPr>
              <w:adjustRightInd w:val="0"/>
              <w:jc w:val="center"/>
            </w:pPr>
          </w:p>
          <w:p w14:paraId="13806E10" w14:textId="77777777" w:rsidR="00437D68" w:rsidRDefault="00437D68" w:rsidP="00D56217">
            <w:pPr>
              <w:adjustRightInd w:val="0"/>
              <w:jc w:val="center"/>
            </w:pPr>
          </w:p>
          <w:p w14:paraId="6D193066" w14:textId="77777777" w:rsidR="00437D68" w:rsidRDefault="00437D68" w:rsidP="00D56217">
            <w:pPr>
              <w:adjustRightInd w:val="0"/>
              <w:jc w:val="center"/>
            </w:pPr>
          </w:p>
          <w:p w14:paraId="38F9A442" w14:textId="77777777" w:rsidR="00437D68" w:rsidRDefault="00437D68" w:rsidP="00D56217">
            <w:pPr>
              <w:adjustRightInd w:val="0"/>
              <w:jc w:val="center"/>
            </w:pPr>
          </w:p>
          <w:p w14:paraId="376D5DCA" w14:textId="77777777" w:rsidR="00437D68" w:rsidRDefault="00437D68" w:rsidP="00D56217">
            <w:pPr>
              <w:adjustRightInd w:val="0"/>
              <w:jc w:val="center"/>
            </w:pPr>
          </w:p>
          <w:p w14:paraId="05902801" w14:textId="77777777" w:rsidR="00437D68" w:rsidRDefault="00437D68" w:rsidP="00D56217">
            <w:pPr>
              <w:adjustRightInd w:val="0"/>
              <w:jc w:val="center"/>
            </w:pPr>
          </w:p>
          <w:p w14:paraId="7AC546C6" w14:textId="77777777" w:rsidR="00437D68" w:rsidRDefault="00437D68" w:rsidP="00D56217">
            <w:pPr>
              <w:adjustRightInd w:val="0"/>
              <w:jc w:val="center"/>
            </w:pPr>
          </w:p>
          <w:p w14:paraId="54D2AB06" w14:textId="065B61D8" w:rsidR="00437D68" w:rsidRDefault="00437D68" w:rsidP="00D56217">
            <w:pPr>
              <w:adjustRightInd w:val="0"/>
              <w:jc w:val="center"/>
            </w:pPr>
            <w:r>
              <w:t>3.3</w:t>
            </w:r>
          </w:p>
        </w:tc>
        <w:tc>
          <w:tcPr>
            <w:tcW w:w="3639" w:type="dxa"/>
            <w:vMerge w:val="restart"/>
          </w:tcPr>
          <w:p w14:paraId="5EE0AC5E" w14:textId="77777777" w:rsidR="00437D68" w:rsidRDefault="00437D68" w:rsidP="00D56217">
            <w:pPr>
              <w:adjustRightInd w:val="0"/>
              <w:jc w:val="center"/>
            </w:pPr>
          </w:p>
          <w:p w14:paraId="24939DB0" w14:textId="77777777" w:rsidR="00437D68" w:rsidRDefault="00437D68" w:rsidP="00D56217">
            <w:pPr>
              <w:adjustRightInd w:val="0"/>
              <w:jc w:val="center"/>
            </w:pPr>
          </w:p>
          <w:p w14:paraId="1E373A6B" w14:textId="77777777" w:rsidR="00437D68" w:rsidRDefault="00437D68" w:rsidP="00D56217">
            <w:pPr>
              <w:adjustRightInd w:val="0"/>
              <w:jc w:val="center"/>
            </w:pPr>
          </w:p>
          <w:p w14:paraId="129B1CE1" w14:textId="77777777" w:rsidR="00437D68" w:rsidRDefault="00437D68" w:rsidP="00D56217">
            <w:pPr>
              <w:adjustRightInd w:val="0"/>
              <w:jc w:val="center"/>
            </w:pPr>
          </w:p>
          <w:p w14:paraId="613AB6CF" w14:textId="77777777" w:rsidR="00437D68" w:rsidRDefault="00437D68" w:rsidP="00D56217">
            <w:pPr>
              <w:adjustRightInd w:val="0"/>
              <w:jc w:val="center"/>
            </w:pPr>
          </w:p>
          <w:p w14:paraId="770DB49C" w14:textId="77777777" w:rsidR="00437D68" w:rsidRDefault="00437D68" w:rsidP="00D56217">
            <w:pPr>
              <w:adjustRightInd w:val="0"/>
              <w:jc w:val="center"/>
            </w:pPr>
          </w:p>
          <w:p w14:paraId="42CCC5CB" w14:textId="77777777" w:rsidR="00437D68" w:rsidRDefault="00437D68" w:rsidP="00D56217">
            <w:pPr>
              <w:adjustRightInd w:val="0"/>
              <w:jc w:val="center"/>
            </w:pPr>
          </w:p>
          <w:p w14:paraId="0006790A" w14:textId="77777777" w:rsidR="00437D68" w:rsidRDefault="00437D68" w:rsidP="00D56217">
            <w:pPr>
              <w:adjustRightInd w:val="0"/>
              <w:jc w:val="center"/>
            </w:pPr>
          </w:p>
          <w:p w14:paraId="0B729DAF" w14:textId="77777777" w:rsidR="00437D68" w:rsidRDefault="00437D68" w:rsidP="00D56217">
            <w:pPr>
              <w:adjustRightInd w:val="0"/>
              <w:jc w:val="center"/>
            </w:pPr>
            <w:r w:rsidRPr="00FE24C7">
              <w:t xml:space="preserve">Dyżur  </w:t>
            </w:r>
            <w:r>
              <w:t xml:space="preserve">pod telefonem </w:t>
            </w:r>
            <w:r w:rsidRPr="00FE24C7">
              <w:t>16- godzinny (w dni robocze od poniedziałku do piątku od godz.15.00 do godz. 07.00 dnia następnego)</w:t>
            </w:r>
            <w:r w:rsidR="00555B55">
              <w:t>.</w:t>
            </w:r>
          </w:p>
          <w:p w14:paraId="30F7E038" w14:textId="21FCAC14" w:rsidR="00555B55" w:rsidRPr="00FE24C7" w:rsidRDefault="00555B55" w:rsidP="00D56217">
            <w:pPr>
              <w:adjustRightInd w:val="0"/>
              <w:jc w:val="center"/>
            </w:pPr>
            <w:r>
              <w:t>Opieką objęte osoby  zakwaterowane w obiektach sanatoryjnych: Admirał I, Tryton, Koral, Bursztyn, Swarożyc, Światowid, Złoty Kłos, Lazur, Trzygłów, Henryk.</w:t>
            </w:r>
          </w:p>
        </w:tc>
        <w:tc>
          <w:tcPr>
            <w:tcW w:w="5234" w:type="dxa"/>
          </w:tcPr>
          <w:p w14:paraId="6014D4AE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A2FFF24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3E5BB915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D82C86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0330FEFA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09B27EB0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FB2CC75" w14:textId="10735037" w:rsidR="00437D68" w:rsidRPr="0045708E" w:rsidRDefault="00437D68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>
              <w:rPr>
                <w:sz w:val="22"/>
                <w:szCs w:val="22"/>
              </w:rPr>
              <w:t>17</w:t>
            </w:r>
            <w:r w:rsidRPr="00D56217">
              <w:rPr>
                <w:b/>
                <w:bCs/>
                <w:sz w:val="22"/>
                <w:szCs w:val="22"/>
              </w:rPr>
              <w:t>0</w:t>
            </w:r>
            <w:r w:rsidRPr="00082147">
              <w:rPr>
                <w:b/>
                <w:sz w:val="22"/>
                <w:szCs w:val="22"/>
              </w:rPr>
              <w:t>,00 zł</w:t>
            </w:r>
            <w:r>
              <w:rPr>
                <w:b/>
                <w:sz w:val="22"/>
                <w:szCs w:val="22"/>
              </w:rPr>
              <w:t xml:space="preserve"> bez interwencji (ryczałt)</w:t>
            </w:r>
            <w:r w:rsidRPr="00082147">
              <w:rPr>
                <w:b/>
                <w:sz w:val="22"/>
                <w:szCs w:val="22"/>
              </w:rPr>
              <w:t>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3061926C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37D68" w14:paraId="3B56EA4B" w14:textId="77777777" w:rsidTr="00387DC4">
        <w:tc>
          <w:tcPr>
            <w:tcW w:w="1526" w:type="dxa"/>
            <w:vMerge/>
          </w:tcPr>
          <w:p w14:paraId="048362C3" w14:textId="77777777" w:rsidR="00437D68" w:rsidRDefault="00437D68" w:rsidP="00D56217">
            <w:pPr>
              <w:adjustRightInd w:val="0"/>
              <w:jc w:val="center"/>
            </w:pPr>
          </w:p>
        </w:tc>
        <w:tc>
          <w:tcPr>
            <w:tcW w:w="3639" w:type="dxa"/>
            <w:vMerge/>
          </w:tcPr>
          <w:p w14:paraId="3F70754F" w14:textId="77777777" w:rsidR="00437D68" w:rsidRPr="00FE24C7" w:rsidRDefault="00437D68" w:rsidP="00D56217">
            <w:pPr>
              <w:adjustRightInd w:val="0"/>
              <w:jc w:val="center"/>
            </w:pPr>
          </w:p>
        </w:tc>
        <w:tc>
          <w:tcPr>
            <w:tcW w:w="5234" w:type="dxa"/>
          </w:tcPr>
          <w:p w14:paraId="202C9537" w14:textId="77777777" w:rsidR="00437D68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8A4980A" w14:textId="77777777" w:rsidR="00437D68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957FE13" w14:textId="69652761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3FBB1537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729B1A1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65902E60" w14:textId="277F561C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</w:t>
            </w:r>
            <w:r>
              <w:rPr>
                <w:sz w:val="22"/>
                <w:szCs w:val="22"/>
              </w:rPr>
              <w:t>interwencję z przyjazdem</w:t>
            </w:r>
            <w:r w:rsidRPr="0045708E">
              <w:rPr>
                <w:sz w:val="22"/>
                <w:szCs w:val="22"/>
              </w:rPr>
              <w:t xml:space="preserve"> </w:t>
            </w:r>
          </w:p>
          <w:p w14:paraId="674FFE40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2D9D43D" w14:textId="51AE84E6" w:rsidR="00437D68" w:rsidRPr="0045708E" w:rsidRDefault="00437D68" w:rsidP="00437D68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interwencję z przyjazdem</w:t>
            </w:r>
            <w:r w:rsidRPr="0045708E">
              <w:rPr>
                <w:sz w:val="22"/>
                <w:szCs w:val="22"/>
              </w:rPr>
              <w:t xml:space="preserve">  wynosi </w:t>
            </w:r>
            <w:r>
              <w:rPr>
                <w:sz w:val="22"/>
                <w:szCs w:val="22"/>
              </w:rPr>
              <w:t>5</w:t>
            </w:r>
            <w:r w:rsidRPr="00D56217">
              <w:rPr>
                <w:b/>
                <w:bCs/>
                <w:sz w:val="22"/>
                <w:szCs w:val="22"/>
              </w:rPr>
              <w:t>0</w:t>
            </w:r>
            <w:r w:rsidRPr="00082147">
              <w:rPr>
                <w:b/>
                <w:sz w:val="22"/>
                <w:szCs w:val="22"/>
              </w:rPr>
              <w:t>,00 zł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82147">
              <w:rPr>
                <w:b/>
                <w:sz w:val="22"/>
                <w:szCs w:val="22"/>
              </w:rPr>
              <w:t>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58512074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37D68" w14:paraId="7744F9B9" w14:textId="77777777" w:rsidTr="00387DC4">
        <w:tc>
          <w:tcPr>
            <w:tcW w:w="1526" w:type="dxa"/>
            <w:vMerge w:val="restart"/>
          </w:tcPr>
          <w:p w14:paraId="0A349906" w14:textId="77777777" w:rsidR="00437D68" w:rsidRDefault="00437D68" w:rsidP="00D56217">
            <w:pPr>
              <w:adjustRightInd w:val="0"/>
              <w:jc w:val="center"/>
            </w:pPr>
          </w:p>
          <w:p w14:paraId="74528616" w14:textId="77777777" w:rsidR="00437D68" w:rsidRDefault="00437D68" w:rsidP="00D56217">
            <w:pPr>
              <w:adjustRightInd w:val="0"/>
              <w:jc w:val="center"/>
            </w:pPr>
          </w:p>
          <w:p w14:paraId="1623CBF2" w14:textId="77777777" w:rsidR="00437D68" w:rsidRDefault="00437D68" w:rsidP="00D56217">
            <w:pPr>
              <w:adjustRightInd w:val="0"/>
              <w:jc w:val="center"/>
            </w:pPr>
          </w:p>
          <w:p w14:paraId="081DE2C0" w14:textId="77777777" w:rsidR="00437D68" w:rsidRDefault="00437D68" w:rsidP="00D56217">
            <w:pPr>
              <w:adjustRightInd w:val="0"/>
              <w:jc w:val="center"/>
            </w:pPr>
          </w:p>
          <w:p w14:paraId="2CD4BC1C" w14:textId="77777777" w:rsidR="00437D68" w:rsidRDefault="00437D68" w:rsidP="00D56217">
            <w:pPr>
              <w:adjustRightInd w:val="0"/>
              <w:jc w:val="center"/>
            </w:pPr>
          </w:p>
          <w:p w14:paraId="797EEEF0" w14:textId="77777777" w:rsidR="00437D68" w:rsidRDefault="00437D68" w:rsidP="00D56217">
            <w:pPr>
              <w:adjustRightInd w:val="0"/>
              <w:jc w:val="center"/>
            </w:pPr>
          </w:p>
          <w:p w14:paraId="6B0B7CCD" w14:textId="77777777" w:rsidR="00437D68" w:rsidRDefault="00437D68" w:rsidP="00D56217">
            <w:pPr>
              <w:adjustRightInd w:val="0"/>
              <w:jc w:val="center"/>
            </w:pPr>
          </w:p>
          <w:p w14:paraId="6420E234" w14:textId="15A160CE" w:rsidR="00437D68" w:rsidRDefault="00437D68" w:rsidP="00D56217">
            <w:pPr>
              <w:adjustRightInd w:val="0"/>
              <w:jc w:val="center"/>
            </w:pPr>
            <w:r>
              <w:t>3.4</w:t>
            </w:r>
          </w:p>
        </w:tc>
        <w:tc>
          <w:tcPr>
            <w:tcW w:w="3639" w:type="dxa"/>
            <w:vMerge w:val="restart"/>
          </w:tcPr>
          <w:p w14:paraId="7D684687" w14:textId="77777777" w:rsidR="00437D68" w:rsidRDefault="00437D68" w:rsidP="00D56217">
            <w:pPr>
              <w:adjustRightInd w:val="0"/>
              <w:jc w:val="center"/>
            </w:pPr>
          </w:p>
          <w:p w14:paraId="0E2D6D9B" w14:textId="77777777" w:rsidR="00437D68" w:rsidRDefault="00437D68" w:rsidP="00D56217">
            <w:pPr>
              <w:adjustRightInd w:val="0"/>
              <w:jc w:val="center"/>
            </w:pPr>
          </w:p>
          <w:p w14:paraId="4989CA33" w14:textId="77777777" w:rsidR="00437D68" w:rsidRDefault="00437D68" w:rsidP="00D56217">
            <w:pPr>
              <w:adjustRightInd w:val="0"/>
              <w:jc w:val="center"/>
            </w:pPr>
          </w:p>
          <w:p w14:paraId="2CBCE35A" w14:textId="77777777" w:rsidR="00437D68" w:rsidRDefault="00437D68" w:rsidP="00D56217">
            <w:pPr>
              <w:adjustRightInd w:val="0"/>
              <w:jc w:val="center"/>
            </w:pPr>
          </w:p>
          <w:p w14:paraId="4B9B669E" w14:textId="77777777" w:rsidR="00437D68" w:rsidRDefault="00437D68" w:rsidP="00D56217">
            <w:pPr>
              <w:adjustRightInd w:val="0"/>
              <w:jc w:val="center"/>
            </w:pPr>
          </w:p>
          <w:p w14:paraId="134067A6" w14:textId="77777777" w:rsidR="00437D68" w:rsidRDefault="00437D68" w:rsidP="00D56217">
            <w:pPr>
              <w:adjustRightInd w:val="0"/>
              <w:jc w:val="center"/>
            </w:pPr>
          </w:p>
          <w:p w14:paraId="299DAA70" w14:textId="77777777" w:rsidR="00437D68" w:rsidRDefault="00437D68" w:rsidP="00D56217">
            <w:pPr>
              <w:adjustRightInd w:val="0"/>
              <w:jc w:val="center"/>
            </w:pPr>
            <w:r w:rsidRPr="00FE24C7">
              <w:t xml:space="preserve">Dyżur </w:t>
            </w:r>
            <w:r>
              <w:t xml:space="preserve">po telefonem </w:t>
            </w:r>
            <w:r w:rsidRPr="00FE24C7">
              <w:t>24-godzinny (soboty, niedziele i dni ustawowo wolne od pracy od godz.07.00 do godz. 07.00 dnia następnego)</w:t>
            </w:r>
            <w:r w:rsidR="00555B55">
              <w:t>.</w:t>
            </w:r>
          </w:p>
          <w:p w14:paraId="5C92D296" w14:textId="20A060B5" w:rsidR="00555B55" w:rsidRPr="00FE24C7" w:rsidRDefault="00555B55" w:rsidP="00D56217">
            <w:pPr>
              <w:adjustRightInd w:val="0"/>
              <w:jc w:val="center"/>
            </w:pPr>
            <w:r>
              <w:t>Opieką objęte osoby  zakwaterowane w obiektach sanatoryjnych: Admirał I, Tryton, Koral, Bursztyn, Swarożyc, Światowid, Złoty Kłos, Lazur, Trzygłów, Henryk</w:t>
            </w:r>
          </w:p>
        </w:tc>
        <w:tc>
          <w:tcPr>
            <w:tcW w:w="5234" w:type="dxa"/>
          </w:tcPr>
          <w:p w14:paraId="693B0A54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90830DA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6A46EA18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8F7ED3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450131E7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dyżur </w:t>
            </w:r>
          </w:p>
          <w:p w14:paraId="59E44F2C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6BE262D" w14:textId="1912F0A5" w:rsidR="00437D68" w:rsidRPr="0045708E" w:rsidRDefault="00437D68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dyżur  wynosi </w:t>
            </w:r>
            <w:r w:rsidRPr="00437D68">
              <w:rPr>
                <w:b/>
                <w:bCs/>
                <w:sz w:val="22"/>
                <w:szCs w:val="22"/>
              </w:rPr>
              <w:t>330</w:t>
            </w:r>
            <w:r w:rsidRPr="00082147">
              <w:rPr>
                <w:b/>
                <w:sz w:val="22"/>
                <w:szCs w:val="22"/>
              </w:rPr>
              <w:t>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07A59B56" w14:textId="77777777" w:rsidR="00437D68" w:rsidRPr="0045708E" w:rsidRDefault="00437D68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37D68" w14:paraId="6AC7A0CA" w14:textId="77777777" w:rsidTr="00387DC4">
        <w:tc>
          <w:tcPr>
            <w:tcW w:w="1526" w:type="dxa"/>
            <w:vMerge/>
          </w:tcPr>
          <w:p w14:paraId="58800B96" w14:textId="77777777" w:rsidR="00437D68" w:rsidRDefault="00437D68" w:rsidP="00D56217">
            <w:pPr>
              <w:adjustRightInd w:val="0"/>
              <w:jc w:val="center"/>
            </w:pPr>
          </w:p>
        </w:tc>
        <w:tc>
          <w:tcPr>
            <w:tcW w:w="3639" w:type="dxa"/>
            <w:vMerge/>
          </w:tcPr>
          <w:p w14:paraId="43496457" w14:textId="77777777" w:rsidR="00437D68" w:rsidRDefault="00437D68" w:rsidP="00D56217">
            <w:pPr>
              <w:adjustRightInd w:val="0"/>
              <w:jc w:val="center"/>
            </w:pPr>
          </w:p>
        </w:tc>
        <w:tc>
          <w:tcPr>
            <w:tcW w:w="5234" w:type="dxa"/>
          </w:tcPr>
          <w:p w14:paraId="40006E68" w14:textId="77777777" w:rsidR="00437D68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3CE8261" w14:textId="06A69721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646C9A14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55FDF1D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</w:t>
            </w:r>
            <w:r>
              <w:rPr>
                <w:sz w:val="22"/>
                <w:szCs w:val="22"/>
              </w:rPr>
              <w:t>…………………………..</w:t>
            </w:r>
            <w:r w:rsidRPr="0045708E">
              <w:rPr>
                <w:sz w:val="22"/>
                <w:szCs w:val="22"/>
              </w:rPr>
              <w:t>......................</w:t>
            </w:r>
            <w:r>
              <w:rPr>
                <w:sz w:val="22"/>
                <w:szCs w:val="22"/>
              </w:rPr>
              <w:t>)</w:t>
            </w:r>
          </w:p>
          <w:p w14:paraId="39FF19F3" w14:textId="04EF71D9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</w:t>
            </w:r>
            <w:r>
              <w:rPr>
                <w:sz w:val="22"/>
                <w:szCs w:val="22"/>
              </w:rPr>
              <w:t>interwencję z przyjazdem</w:t>
            </w:r>
            <w:r w:rsidRPr="0045708E">
              <w:rPr>
                <w:sz w:val="22"/>
                <w:szCs w:val="22"/>
              </w:rPr>
              <w:t xml:space="preserve"> </w:t>
            </w:r>
          </w:p>
          <w:p w14:paraId="0A9364E2" w14:textId="77777777" w:rsidR="00437D68" w:rsidRPr="0045708E" w:rsidRDefault="00437D68" w:rsidP="00437D68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391F144" w14:textId="22347ED2" w:rsidR="00437D68" w:rsidRPr="0045708E" w:rsidRDefault="00437D68" w:rsidP="00437D68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>interwencję z przyjazdem</w:t>
            </w:r>
            <w:r w:rsidRPr="0045708E">
              <w:rPr>
                <w:sz w:val="22"/>
                <w:szCs w:val="22"/>
              </w:rPr>
              <w:t xml:space="preserve">  wynosi </w:t>
            </w:r>
            <w:r w:rsidRPr="00437D68">
              <w:rPr>
                <w:b/>
                <w:bCs/>
                <w:sz w:val="22"/>
                <w:szCs w:val="22"/>
              </w:rPr>
              <w:t>5</w:t>
            </w:r>
            <w:r w:rsidRPr="00A667A5">
              <w:rPr>
                <w:b/>
                <w:bCs/>
                <w:sz w:val="22"/>
                <w:szCs w:val="22"/>
              </w:rPr>
              <w:t>0</w:t>
            </w:r>
            <w:r w:rsidRPr="00082147">
              <w:rPr>
                <w:b/>
                <w:sz w:val="22"/>
                <w:szCs w:val="22"/>
              </w:rPr>
              <w:t>,00 zł.</w:t>
            </w:r>
            <w:r w:rsidRPr="0045708E">
              <w:rPr>
                <w:sz w:val="22"/>
                <w:szCs w:val="22"/>
              </w:rPr>
              <w:t xml:space="preserve">  Oferta  zawierająca wyższą stawkę zostanie odrzucona z postępowania (jako nie spełniająca warunków konkursu).</w:t>
            </w:r>
          </w:p>
          <w:p w14:paraId="719B3831" w14:textId="77777777" w:rsidR="00437D68" w:rsidRPr="0045708E" w:rsidRDefault="00437D68" w:rsidP="00D56217">
            <w:pPr>
              <w:adjustRightInd w:val="0"/>
              <w:rPr>
                <w:sz w:val="22"/>
                <w:szCs w:val="22"/>
              </w:rPr>
            </w:pPr>
          </w:p>
        </w:tc>
      </w:tr>
      <w:tr w:rsidR="00D56217" w14:paraId="4CF43852" w14:textId="77777777" w:rsidTr="00387DC4">
        <w:tc>
          <w:tcPr>
            <w:tcW w:w="1526" w:type="dxa"/>
          </w:tcPr>
          <w:p w14:paraId="366715BB" w14:textId="77777777" w:rsidR="00D56217" w:rsidRDefault="00D56217" w:rsidP="00D56217">
            <w:pPr>
              <w:adjustRightInd w:val="0"/>
              <w:jc w:val="center"/>
            </w:pPr>
          </w:p>
          <w:p w14:paraId="2BB97E00" w14:textId="77777777" w:rsidR="00D56217" w:rsidRDefault="00D56217" w:rsidP="00D56217">
            <w:pPr>
              <w:adjustRightInd w:val="0"/>
              <w:jc w:val="center"/>
            </w:pPr>
          </w:p>
          <w:p w14:paraId="0623A264" w14:textId="77777777" w:rsidR="00D56217" w:rsidRDefault="00D56217" w:rsidP="00D56217">
            <w:pPr>
              <w:adjustRightInd w:val="0"/>
              <w:jc w:val="center"/>
              <w:rPr>
                <w:b/>
              </w:rPr>
            </w:pPr>
          </w:p>
          <w:p w14:paraId="20198862" w14:textId="69C493DD" w:rsidR="00D56217" w:rsidRPr="00FB306F" w:rsidRDefault="00D56217" w:rsidP="00D56217">
            <w:pPr>
              <w:adjustRightInd w:val="0"/>
              <w:jc w:val="center"/>
              <w:rPr>
                <w:b/>
              </w:rPr>
            </w:pPr>
            <w:r w:rsidRPr="00FB306F">
              <w:rPr>
                <w:b/>
              </w:rPr>
              <w:t xml:space="preserve">Część </w:t>
            </w:r>
            <w:r w:rsidR="009C117C">
              <w:rPr>
                <w:b/>
              </w:rPr>
              <w:t>4</w:t>
            </w:r>
          </w:p>
        </w:tc>
        <w:tc>
          <w:tcPr>
            <w:tcW w:w="3639" w:type="dxa"/>
          </w:tcPr>
          <w:p w14:paraId="0E91D7F8" w14:textId="77777777" w:rsidR="00D56217" w:rsidRDefault="00D56217" w:rsidP="00D56217">
            <w:pPr>
              <w:adjustRightInd w:val="0"/>
              <w:jc w:val="center"/>
            </w:pPr>
          </w:p>
          <w:p w14:paraId="0C16F9B2" w14:textId="77777777" w:rsidR="00D56217" w:rsidRDefault="00D56217" w:rsidP="00D56217">
            <w:pPr>
              <w:adjustRightInd w:val="0"/>
              <w:jc w:val="center"/>
            </w:pPr>
          </w:p>
          <w:p w14:paraId="6875E8C5" w14:textId="77777777" w:rsidR="00D56217" w:rsidRDefault="00D56217" w:rsidP="00D56217">
            <w:pPr>
              <w:adjustRightInd w:val="0"/>
              <w:jc w:val="center"/>
            </w:pPr>
          </w:p>
          <w:p w14:paraId="0E6FB5DF" w14:textId="77777777" w:rsidR="00D56217" w:rsidRDefault="00D56217" w:rsidP="00D56217">
            <w:pPr>
              <w:adjustRightInd w:val="0"/>
              <w:jc w:val="center"/>
            </w:pPr>
            <w:r>
              <w:lastRenderedPageBreak/>
              <w:t>Realizacja świadczeń w zakresie badania wstępnego i zlecenia zabiegów</w:t>
            </w:r>
          </w:p>
          <w:p w14:paraId="6EA0D97E" w14:textId="77777777" w:rsidR="00D56217" w:rsidRDefault="00D56217" w:rsidP="00D56217">
            <w:pPr>
              <w:adjustRightInd w:val="0"/>
            </w:pPr>
          </w:p>
        </w:tc>
        <w:tc>
          <w:tcPr>
            <w:tcW w:w="5234" w:type="dxa"/>
          </w:tcPr>
          <w:p w14:paraId="2BC49A6E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306537EB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361EF090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BFF9502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77045F9D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jednego pacjenta</w:t>
            </w:r>
          </w:p>
          <w:p w14:paraId="7DD50DD5" w14:textId="4669E0AB" w:rsidR="00D56217" w:rsidRDefault="00D56217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lastRenderedPageBreak/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pacjenta wynosi </w:t>
            </w:r>
            <w:r w:rsidRPr="00082147">
              <w:rPr>
                <w:b/>
                <w:sz w:val="22"/>
                <w:szCs w:val="22"/>
              </w:rPr>
              <w:t>1</w:t>
            </w:r>
            <w:r w:rsidR="00437D68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437D68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0</w:t>
            </w:r>
            <w:r w:rsidRPr="00082147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konkursu).</w:t>
            </w:r>
          </w:p>
          <w:p w14:paraId="718091B2" w14:textId="77777777" w:rsidR="00D56217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6C625A77" w14:textId="77777777" w:rsidR="00D56217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14356A5D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603E313F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56217" w14:paraId="6A754A6F" w14:textId="77777777" w:rsidTr="00387DC4">
        <w:tc>
          <w:tcPr>
            <w:tcW w:w="1526" w:type="dxa"/>
          </w:tcPr>
          <w:p w14:paraId="502173FC" w14:textId="2B8665D8" w:rsidR="00D56217" w:rsidRPr="00FB306F" w:rsidRDefault="00D56217" w:rsidP="00D56217">
            <w:pPr>
              <w:adjustRightInd w:val="0"/>
              <w:jc w:val="center"/>
              <w:rPr>
                <w:b/>
              </w:rPr>
            </w:pPr>
            <w:r w:rsidRPr="00FB306F">
              <w:rPr>
                <w:b/>
              </w:rPr>
              <w:lastRenderedPageBreak/>
              <w:t xml:space="preserve">Część </w:t>
            </w:r>
            <w:r w:rsidR="009C117C">
              <w:rPr>
                <w:b/>
              </w:rPr>
              <w:t>5</w:t>
            </w:r>
          </w:p>
        </w:tc>
        <w:tc>
          <w:tcPr>
            <w:tcW w:w="8873" w:type="dxa"/>
            <w:gridSpan w:val="2"/>
          </w:tcPr>
          <w:p w14:paraId="2E6B6E5A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</w:rPr>
              <w:t>Świadczenia zdrowotne w zakresie pobytów uzdrowiskowych</w:t>
            </w:r>
            <w:r>
              <w:rPr>
                <w:b/>
              </w:rPr>
              <w:t xml:space="preserve"> </w:t>
            </w:r>
            <w:r w:rsidRPr="0045708E">
              <w:rPr>
                <w:b/>
              </w:rPr>
              <w:t xml:space="preserve"> (pacjenci komercyjni)</w:t>
            </w:r>
          </w:p>
        </w:tc>
      </w:tr>
      <w:tr w:rsidR="00D56217" w14:paraId="1F4AFF6B" w14:textId="77777777" w:rsidTr="00387DC4">
        <w:tc>
          <w:tcPr>
            <w:tcW w:w="1526" w:type="dxa"/>
          </w:tcPr>
          <w:p w14:paraId="30B57910" w14:textId="77777777" w:rsidR="00D56217" w:rsidRDefault="00D56217" w:rsidP="00D56217">
            <w:pPr>
              <w:adjustRightInd w:val="0"/>
              <w:jc w:val="center"/>
            </w:pPr>
          </w:p>
          <w:p w14:paraId="3CF23481" w14:textId="77777777" w:rsidR="00D56217" w:rsidRDefault="00D56217" w:rsidP="00D56217">
            <w:pPr>
              <w:adjustRightInd w:val="0"/>
              <w:jc w:val="center"/>
            </w:pPr>
          </w:p>
          <w:p w14:paraId="32D4FC99" w14:textId="77777777" w:rsidR="00D56217" w:rsidRDefault="00D56217" w:rsidP="00D56217">
            <w:pPr>
              <w:adjustRightInd w:val="0"/>
              <w:jc w:val="center"/>
            </w:pPr>
          </w:p>
          <w:p w14:paraId="2FEB5B37" w14:textId="77777777" w:rsidR="00D56217" w:rsidRDefault="00D56217" w:rsidP="00D56217">
            <w:pPr>
              <w:adjustRightInd w:val="0"/>
              <w:jc w:val="center"/>
            </w:pPr>
          </w:p>
          <w:p w14:paraId="73171A74" w14:textId="6DAAB2E0" w:rsidR="00D56217" w:rsidRDefault="009C117C" w:rsidP="00D56217">
            <w:pPr>
              <w:adjustRightInd w:val="0"/>
              <w:jc w:val="center"/>
            </w:pPr>
            <w:r>
              <w:t>5</w:t>
            </w:r>
            <w:r w:rsidR="00D56217">
              <w:t>.1</w:t>
            </w:r>
          </w:p>
        </w:tc>
        <w:tc>
          <w:tcPr>
            <w:tcW w:w="3639" w:type="dxa"/>
          </w:tcPr>
          <w:p w14:paraId="585ECD4C" w14:textId="77777777" w:rsidR="00D56217" w:rsidRDefault="00D56217" w:rsidP="00D56217">
            <w:pPr>
              <w:adjustRightInd w:val="0"/>
            </w:pPr>
          </w:p>
          <w:p w14:paraId="47F6D1DF" w14:textId="77777777" w:rsidR="00D56217" w:rsidRDefault="00D56217" w:rsidP="00D56217">
            <w:pPr>
              <w:adjustRightInd w:val="0"/>
            </w:pPr>
          </w:p>
          <w:p w14:paraId="62DE3C1D" w14:textId="77777777" w:rsidR="00D56217" w:rsidRDefault="00D56217" w:rsidP="00D56217">
            <w:pPr>
              <w:adjustRightInd w:val="0"/>
            </w:pPr>
          </w:p>
          <w:p w14:paraId="02B51827" w14:textId="77777777" w:rsidR="00D56217" w:rsidRDefault="00D56217" w:rsidP="00D56217">
            <w:pPr>
              <w:adjustRightInd w:val="0"/>
            </w:pPr>
            <w:r>
              <w:t>Opieka lekarska ( wstępne badanie lekarskie i zlecenie zabiegów w pierwszej dobie po przyjęciu,  doraźne interwencje lekarskie na wezwanie pielęgniarki)</w:t>
            </w:r>
          </w:p>
        </w:tc>
        <w:tc>
          <w:tcPr>
            <w:tcW w:w="5234" w:type="dxa"/>
          </w:tcPr>
          <w:p w14:paraId="786C4E0E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DFB70A3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 zł</w:t>
            </w:r>
          </w:p>
          <w:p w14:paraId="621D103A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0047A62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</w:t>
            </w:r>
            <w:r w:rsidRPr="0045708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……………………………….</w:t>
            </w:r>
            <w:r w:rsidRPr="0045708E">
              <w:rPr>
                <w:sz w:val="22"/>
                <w:szCs w:val="22"/>
              </w:rPr>
              <w:t>..........)</w:t>
            </w:r>
          </w:p>
          <w:p w14:paraId="16D7B801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1 pacjenta  do 7 dni .</w:t>
            </w:r>
          </w:p>
          <w:p w14:paraId="6CBAACE4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50879F50" w14:textId="566A7992" w:rsidR="00D56217" w:rsidRDefault="00D56217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</w:t>
            </w:r>
            <w:r w:rsidRPr="0045708E">
              <w:rPr>
                <w:sz w:val="22"/>
                <w:szCs w:val="22"/>
              </w:rPr>
              <w:t>,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pacjenta wynosi </w:t>
            </w:r>
            <w:r w:rsidRPr="004B2282">
              <w:rPr>
                <w:b/>
                <w:sz w:val="22"/>
                <w:szCs w:val="22"/>
              </w:rPr>
              <w:t>2</w:t>
            </w:r>
            <w:r w:rsidR="00437D68">
              <w:rPr>
                <w:b/>
                <w:sz w:val="22"/>
                <w:szCs w:val="22"/>
              </w:rPr>
              <w:t>7</w:t>
            </w:r>
            <w:r w:rsidRPr="004B2282">
              <w:rPr>
                <w:b/>
                <w:sz w:val="22"/>
                <w:szCs w:val="22"/>
              </w:rPr>
              <w:t>,</w:t>
            </w:r>
            <w:r w:rsidR="00437D68">
              <w:rPr>
                <w:b/>
                <w:sz w:val="22"/>
                <w:szCs w:val="22"/>
              </w:rPr>
              <w:t>5</w:t>
            </w:r>
            <w:r w:rsidR="009502CA">
              <w:rPr>
                <w:b/>
                <w:sz w:val="22"/>
                <w:szCs w:val="22"/>
              </w:rPr>
              <w:t>0</w:t>
            </w:r>
            <w:r w:rsidRPr="004B2282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</w:t>
            </w:r>
          </w:p>
          <w:p w14:paraId="7DF79CE5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</w:tc>
      </w:tr>
      <w:tr w:rsidR="00D56217" w14:paraId="51A9958F" w14:textId="77777777" w:rsidTr="00387DC4">
        <w:tc>
          <w:tcPr>
            <w:tcW w:w="1526" w:type="dxa"/>
          </w:tcPr>
          <w:p w14:paraId="1B357A06" w14:textId="77777777" w:rsidR="00D56217" w:rsidRDefault="00D56217" w:rsidP="00D56217">
            <w:pPr>
              <w:adjustRightInd w:val="0"/>
              <w:jc w:val="center"/>
            </w:pPr>
          </w:p>
          <w:p w14:paraId="6D96FCF6" w14:textId="77777777" w:rsidR="00D56217" w:rsidRDefault="00D56217" w:rsidP="00D56217">
            <w:pPr>
              <w:adjustRightInd w:val="0"/>
              <w:jc w:val="center"/>
            </w:pPr>
          </w:p>
          <w:p w14:paraId="54735FD4" w14:textId="4E12A76A" w:rsidR="00D56217" w:rsidRDefault="009C117C" w:rsidP="00D56217">
            <w:pPr>
              <w:adjustRightInd w:val="0"/>
              <w:jc w:val="center"/>
            </w:pPr>
            <w:r>
              <w:t>5</w:t>
            </w:r>
            <w:r w:rsidR="00D56217">
              <w:t>.2</w:t>
            </w:r>
          </w:p>
        </w:tc>
        <w:tc>
          <w:tcPr>
            <w:tcW w:w="3639" w:type="dxa"/>
          </w:tcPr>
          <w:p w14:paraId="69302899" w14:textId="77777777" w:rsidR="00D56217" w:rsidRDefault="00D56217" w:rsidP="00D56217">
            <w:pPr>
              <w:adjustRightInd w:val="0"/>
            </w:pPr>
          </w:p>
          <w:p w14:paraId="77925497" w14:textId="77777777" w:rsidR="00D56217" w:rsidRDefault="00D56217" w:rsidP="00D56217">
            <w:pPr>
              <w:adjustRightInd w:val="0"/>
            </w:pPr>
          </w:p>
          <w:p w14:paraId="43C40AFC" w14:textId="77777777" w:rsidR="00D56217" w:rsidRDefault="00D56217" w:rsidP="00D56217">
            <w:pPr>
              <w:adjustRightInd w:val="0"/>
            </w:pPr>
            <w:r>
              <w:t>Opieka lekarska - doraźne interwencje lekarskie na wezwanie pielęgniarki.</w:t>
            </w:r>
          </w:p>
        </w:tc>
        <w:tc>
          <w:tcPr>
            <w:tcW w:w="5234" w:type="dxa"/>
          </w:tcPr>
          <w:p w14:paraId="52E62F33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  <w:p w14:paraId="63ADA692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</w:t>
            </w:r>
            <w:r>
              <w:rPr>
                <w:sz w:val="22"/>
                <w:szCs w:val="22"/>
              </w:rPr>
              <w:t>...............</w:t>
            </w:r>
            <w:r w:rsidRPr="0045708E">
              <w:rPr>
                <w:sz w:val="22"/>
                <w:szCs w:val="22"/>
              </w:rPr>
              <w:t>....................... zł</w:t>
            </w:r>
          </w:p>
          <w:p w14:paraId="17DC1039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06724BC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 ……………………………</w:t>
            </w:r>
            <w:r w:rsidRPr="0045708E">
              <w:rPr>
                <w:sz w:val="22"/>
                <w:szCs w:val="22"/>
              </w:rPr>
              <w:t>.............).</w:t>
            </w:r>
          </w:p>
          <w:p w14:paraId="3FF92BD2" w14:textId="77777777" w:rsidR="00D56217" w:rsidRPr="0045708E" w:rsidRDefault="00D56217" w:rsidP="00D56217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jeden osobodzień  powyżej 7 dni .</w:t>
            </w:r>
          </w:p>
          <w:p w14:paraId="5512E3F1" w14:textId="77777777" w:rsidR="00D56217" w:rsidRPr="0045708E" w:rsidRDefault="00D56217" w:rsidP="00D56217">
            <w:pPr>
              <w:adjustRightInd w:val="0"/>
              <w:rPr>
                <w:b/>
                <w:sz w:val="22"/>
                <w:szCs w:val="22"/>
              </w:rPr>
            </w:pPr>
          </w:p>
          <w:p w14:paraId="50BF676C" w14:textId="69FD7FF8" w:rsidR="00D56217" w:rsidRDefault="00D56217" w:rsidP="00D56217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osobodzień wynosi </w:t>
            </w:r>
            <w:r w:rsidR="00437D68" w:rsidRPr="00437D68">
              <w:rPr>
                <w:b/>
                <w:bCs/>
                <w:sz w:val="22"/>
                <w:szCs w:val="22"/>
              </w:rPr>
              <w:t>4</w:t>
            </w:r>
            <w:r w:rsidRPr="004B2282">
              <w:rPr>
                <w:b/>
                <w:sz w:val="22"/>
                <w:szCs w:val="22"/>
              </w:rPr>
              <w:t>,</w:t>
            </w:r>
            <w:r w:rsidR="00437D68">
              <w:rPr>
                <w:b/>
                <w:sz w:val="22"/>
                <w:szCs w:val="22"/>
              </w:rPr>
              <w:t>0</w:t>
            </w:r>
            <w:r w:rsidR="009502CA">
              <w:rPr>
                <w:b/>
                <w:sz w:val="22"/>
                <w:szCs w:val="22"/>
              </w:rPr>
              <w:t>0</w:t>
            </w:r>
            <w:r w:rsidRPr="004B2282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 Oferta  zawierająca wyższą stawkę zostanie odrzucona z postępowania (jako nie spełniająca warunków konkursu</w:t>
            </w:r>
            <w:r>
              <w:rPr>
                <w:sz w:val="22"/>
                <w:szCs w:val="22"/>
              </w:rPr>
              <w:t>)</w:t>
            </w:r>
            <w:r w:rsidR="00387DC4">
              <w:rPr>
                <w:sz w:val="22"/>
                <w:szCs w:val="22"/>
              </w:rPr>
              <w:t>.</w:t>
            </w:r>
          </w:p>
          <w:p w14:paraId="5E0C82B6" w14:textId="77777777" w:rsidR="00387DC4" w:rsidRDefault="00387DC4" w:rsidP="00D56217">
            <w:pPr>
              <w:adjustRightInd w:val="0"/>
              <w:rPr>
                <w:sz w:val="22"/>
                <w:szCs w:val="22"/>
              </w:rPr>
            </w:pPr>
          </w:p>
          <w:p w14:paraId="59EF7007" w14:textId="77777777" w:rsidR="00D56217" w:rsidRPr="0045708E" w:rsidRDefault="00D56217" w:rsidP="00D56217">
            <w:pPr>
              <w:adjustRightInd w:val="0"/>
              <w:rPr>
                <w:sz w:val="22"/>
                <w:szCs w:val="22"/>
              </w:rPr>
            </w:pPr>
          </w:p>
        </w:tc>
      </w:tr>
      <w:tr w:rsidR="00387DC4" w14:paraId="0F092353" w14:textId="77777777" w:rsidTr="00387DC4">
        <w:tc>
          <w:tcPr>
            <w:tcW w:w="1526" w:type="dxa"/>
          </w:tcPr>
          <w:p w14:paraId="74E2701B" w14:textId="77777777" w:rsidR="00387DC4" w:rsidRDefault="00387DC4" w:rsidP="00387DC4">
            <w:pPr>
              <w:adjustRightInd w:val="0"/>
              <w:jc w:val="center"/>
            </w:pPr>
          </w:p>
          <w:p w14:paraId="2E71FC3E" w14:textId="43ECF792" w:rsidR="00387DC4" w:rsidRDefault="00387DC4" w:rsidP="00387DC4">
            <w:pPr>
              <w:adjustRightInd w:val="0"/>
              <w:jc w:val="center"/>
            </w:pPr>
            <w:r>
              <w:t>5.3</w:t>
            </w:r>
          </w:p>
        </w:tc>
        <w:tc>
          <w:tcPr>
            <w:tcW w:w="3639" w:type="dxa"/>
          </w:tcPr>
          <w:p w14:paraId="795B5E06" w14:textId="77777777" w:rsidR="00387DC4" w:rsidRDefault="00387DC4" w:rsidP="00387DC4">
            <w:pPr>
              <w:adjustRightInd w:val="0"/>
              <w:jc w:val="center"/>
            </w:pPr>
          </w:p>
          <w:p w14:paraId="5964F9AF" w14:textId="2DF3B45F" w:rsidR="00387DC4" w:rsidRPr="00FE24C7" w:rsidRDefault="00387DC4" w:rsidP="00387DC4">
            <w:pPr>
              <w:adjustRightInd w:val="0"/>
              <w:jc w:val="center"/>
            </w:pPr>
            <w:r>
              <w:t xml:space="preserve">Realizacja świadczeń w zakresie opieki lekarskiej nad pacjentami komercyjnymi w obiektach „Admirał I” i „Bursztyn” w ramach dostępności w dni ustawowo wolne od pracy. </w:t>
            </w:r>
          </w:p>
          <w:p w14:paraId="65E69CE1" w14:textId="77777777" w:rsidR="00387DC4" w:rsidRDefault="00387DC4" w:rsidP="00387DC4">
            <w:pPr>
              <w:adjustRightInd w:val="0"/>
            </w:pPr>
          </w:p>
        </w:tc>
        <w:tc>
          <w:tcPr>
            <w:tcW w:w="5234" w:type="dxa"/>
          </w:tcPr>
          <w:p w14:paraId="1C2C416C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</w:p>
          <w:p w14:paraId="68D68AA6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</w:t>
            </w:r>
            <w:r>
              <w:rPr>
                <w:sz w:val="22"/>
                <w:szCs w:val="22"/>
              </w:rPr>
              <w:t>...............</w:t>
            </w:r>
            <w:r w:rsidRPr="0045708E">
              <w:rPr>
                <w:sz w:val="22"/>
                <w:szCs w:val="22"/>
              </w:rPr>
              <w:t>....................... zł</w:t>
            </w:r>
          </w:p>
          <w:p w14:paraId="0991E7E9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7A94CF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 ……………………………</w:t>
            </w:r>
            <w:r w:rsidRPr="0045708E">
              <w:rPr>
                <w:sz w:val="22"/>
                <w:szCs w:val="22"/>
              </w:rPr>
              <w:t>.............).</w:t>
            </w:r>
          </w:p>
          <w:p w14:paraId="22ABA7C3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2E4FA029" w14:textId="77777777" w:rsidR="00387DC4" w:rsidRPr="0045708E" w:rsidRDefault="00387DC4" w:rsidP="00387DC4">
            <w:pPr>
              <w:adjustRightInd w:val="0"/>
              <w:rPr>
                <w:b/>
                <w:sz w:val="22"/>
                <w:szCs w:val="22"/>
              </w:rPr>
            </w:pPr>
          </w:p>
          <w:p w14:paraId="3FC000D6" w14:textId="27EDEBF8" w:rsidR="00387DC4" w:rsidRDefault="00387DC4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</w:t>
            </w:r>
            <w:r>
              <w:rPr>
                <w:sz w:val="22"/>
                <w:szCs w:val="22"/>
              </w:rPr>
              <w:t>w</w:t>
            </w:r>
            <w:r w:rsidRPr="0045708E">
              <w:rPr>
                <w:sz w:val="22"/>
                <w:szCs w:val="22"/>
              </w:rPr>
              <w:t xml:space="preserve">ynosi </w:t>
            </w:r>
            <w:r w:rsidR="00437D68" w:rsidRPr="00437D68">
              <w:rPr>
                <w:b/>
                <w:bCs/>
                <w:sz w:val="22"/>
                <w:szCs w:val="22"/>
              </w:rPr>
              <w:t>700</w:t>
            </w:r>
            <w:r w:rsidRPr="00E71E17">
              <w:rPr>
                <w:b/>
                <w:sz w:val="22"/>
                <w:szCs w:val="22"/>
              </w:rPr>
              <w:t>,00 zł brutto</w:t>
            </w:r>
            <w:r>
              <w:rPr>
                <w:sz w:val="22"/>
                <w:szCs w:val="22"/>
              </w:rPr>
              <w:t xml:space="preserve"> miesięcznie.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(jako nie spełniająca warunków konkursu</w:t>
            </w:r>
            <w:r>
              <w:rPr>
                <w:sz w:val="22"/>
                <w:szCs w:val="22"/>
              </w:rPr>
              <w:t>)</w:t>
            </w:r>
          </w:p>
          <w:p w14:paraId="5B1D5315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</w:p>
        </w:tc>
      </w:tr>
      <w:tr w:rsidR="00E331F9" w14:paraId="48B6D33E" w14:textId="77777777" w:rsidTr="00387DC4">
        <w:tc>
          <w:tcPr>
            <w:tcW w:w="1526" w:type="dxa"/>
            <w:vMerge w:val="restart"/>
          </w:tcPr>
          <w:p w14:paraId="71DB60B1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  <w:p w14:paraId="08196D07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  <w:p w14:paraId="5278496F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  <w:p w14:paraId="6BA60163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  <w:p w14:paraId="5A90198A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  <w:p w14:paraId="6530B698" w14:textId="65E3962A" w:rsidR="00E331F9" w:rsidRDefault="00E331F9" w:rsidP="00387DC4">
            <w:pPr>
              <w:adjustRightInd w:val="0"/>
              <w:jc w:val="center"/>
            </w:pPr>
            <w:r w:rsidRPr="00FB306F">
              <w:rPr>
                <w:b/>
              </w:rPr>
              <w:t xml:space="preserve">Część </w:t>
            </w:r>
            <w:r>
              <w:rPr>
                <w:b/>
              </w:rPr>
              <w:t>6</w:t>
            </w:r>
          </w:p>
        </w:tc>
        <w:tc>
          <w:tcPr>
            <w:tcW w:w="3639" w:type="dxa"/>
            <w:vMerge w:val="restart"/>
          </w:tcPr>
          <w:p w14:paraId="18D9E1E7" w14:textId="77777777" w:rsidR="00E331F9" w:rsidRDefault="00E331F9" w:rsidP="00387DC4">
            <w:pPr>
              <w:adjustRightInd w:val="0"/>
              <w:ind w:left="720"/>
            </w:pPr>
          </w:p>
          <w:p w14:paraId="79BC17FB" w14:textId="77777777" w:rsidR="00E331F9" w:rsidRDefault="00E331F9" w:rsidP="00387DC4">
            <w:pPr>
              <w:adjustRightInd w:val="0"/>
              <w:ind w:left="720"/>
            </w:pPr>
          </w:p>
          <w:p w14:paraId="3FF0F9CF" w14:textId="7268B96B" w:rsidR="00E331F9" w:rsidRDefault="00E331F9" w:rsidP="00387DC4">
            <w:pPr>
              <w:adjustRightInd w:val="0"/>
            </w:pPr>
            <w:r>
              <w:t xml:space="preserve">Konsultacje specjalistyczne z zakresu: chirurgii lub ortopedii lub dermatologii lub laryngologii lub okulistyki lub neurologii lub diabetologii lub kardiologii lub </w:t>
            </w:r>
            <w:r>
              <w:lastRenderedPageBreak/>
              <w:t>endokrynologii lub ginekologii lub chorób wewnętrznych.</w:t>
            </w:r>
          </w:p>
          <w:p w14:paraId="1AAC5D55" w14:textId="77777777" w:rsidR="00E331F9" w:rsidRDefault="00E331F9" w:rsidP="00387DC4">
            <w:pPr>
              <w:adjustRightInd w:val="0"/>
            </w:pPr>
          </w:p>
          <w:p w14:paraId="61854544" w14:textId="77777777" w:rsidR="00E331F9" w:rsidRDefault="00E331F9" w:rsidP="00387DC4">
            <w:pPr>
              <w:adjustRightInd w:val="0"/>
              <w:jc w:val="center"/>
            </w:pPr>
            <w:r>
              <w:t>Oferowany zakres konsultacji:</w:t>
            </w:r>
          </w:p>
          <w:p w14:paraId="50BF352B" w14:textId="77777777" w:rsidR="00E331F9" w:rsidRDefault="00E331F9" w:rsidP="00387DC4">
            <w:pPr>
              <w:adjustRightInd w:val="0"/>
            </w:pPr>
          </w:p>
          <w:p w14:paraId="526788F0" w14:textId="77777777" w:rsidR="00E331F9" w:rsidRDefault="00E331F9" w:rsidP="00387DC4">
            <w:pPr>
              <w:adjustRightInd w:val="0"/>
              <w:jc w:val="center"/>
            </w:pPr>
            <w:r>
              <w:t>………………………………</w:t>
            </w:r>
          </w:p>
          <w:p w14:paraId="68FD429D" w14:textId="77777777" w:rsidR="00E331F9" w:rsidRDefault="00E331F9" w:rsidP="00387DC4">
            <w:pPr>
              <w:adjustRightInd w:val="0"/>
            </w:pPr>
          </w:p>
        </w:tc>
        <w:tc>
          <w:tcPr>
            <w:tcW w:w="5234" w:type="dxa"/>
          </w:tcPr>
          <w:p w14:paraId="56F182A9" w14:textId="77777777" w:rsidR="00E331F9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A2E7061" w14:textId="77777777" w:rsidR="00E331F9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299EAB1" w14:textId="77777777" w:rsidR="00E331F9" w:rsidRPr="0045708E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5CD5DA5" w14:textId="77777777" w:rsidR="00E331F9" w:rsidRPr="0045708E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428E5882" w14:textId="77777777" w:rsidR="00E331F9" w:rsidRPr="0045708E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9E65DB3" w14:textId="77777777" w:rsidR="00E331F9" w:rsidRPr="0045708E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</w:t>
            </w:r>
            <w:r>
              <w:rPr>
                <w:sz w:val="22"/>
                <w:szCs w:val="22"/>
              </w:rPr>
              <w:t>..................................</w:t>
            </w:r>
            <w:r w:rsidRPr="0045708E">
              <w:rPr>
                <w:sz w:val="22"/>
                <w:szCs w:val="22"/>
              </w:rPr>
              <w:t>.........</w:t>
            </w:r>
            <w:r>
              <w:rPr>
                <w:sz w:val="22"/>
                <w:szCs w:val="22"/>
              </w:rPr>
              <w:t>)</w:t>
            </w:r>
            <w:r w:rsidRPr="0045708E">
              <w:rPr>
                <w:sz w:val="22"/>
                <w:szCs w:val="22"/>
              </w:rPr>
              <w:t>.</w:t>
            </w:r>
          </w:p>
          <w:p w14:paraId="45A57A23" w14:textId="77777777" w:rsidR="00E331F9" w:rsidRPr="0045708E" w:rsidRDefault="00E331F9" w:rsidP="00387DC4">
            <w:pPr>
              <w:adjustRightInd w:val="0"/>
              <w:jc w:val="center"/>
              <w:rPr>
                <w:rFonts w:ascii="TimesNewRoman" w:eastAsia="TimesNewRoman" w:cs="TimesNewRoman"/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za 1 konsultacj</w:t>
            </w:r>
            <w:r w:rsidRPr="0045708E">
              <w:rPr>
                <w:rFonts w:ascii="TimesNewRoman" w:eastAsia="TimesNewRoman" w:cs="TimesNewRoman" w:hint="eastAsia"/>
                <w:sz w:val="22"/>
                <w:szCs w:val="22"/>
              </w:rPr>
              <w:t>ę</w:t>
            </w:r>
          </w:p>
          <w:p w14:paraId="784B6FF2" w14:textId="78BC8F5E" w:rsidR="00E331F9" w:rsidRPr="0045708E" w:rsidRDefault="00E331F9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konsultację wynosi </w:t>
            </w:r>
            <w:r w:rsidRPr="00A667A5">
              <w:rPr>
                <w:b/>
                <w:bCs/>
                <w:sz w:val="22"/>
                <w:szCs w:val="22"/>
              </w:rPr>
              <w:t>40,</w:t>
            </w:r>
            <w:r w:rsidRPr="004B2282">
              <w:rPr>
                <w:b/>
                <w:sz w:val="22"/>
                <w:szCs w:val="22"/>
              </w:rPr>
              <w:t xml:space="preserve">00 zł </w:t>
            </w:r>
            <w:r w:rsidRPr="0045708E">
              <w:rPr>
                <w:sz w:val="22"/>
                <w:szCs w:val="22"/>
              </w:rPr>
              <w:t xml:space="preserve">brutto.  Oferta  zawierająca </w:t>
            </w:r>
            <w:r w:rsidRPr="0045708E">
              <w:rPr>
                <w:sz w:val="22"/>
                <w:szCs w:val="22"/>
              </w:rPr>
              <w:lastRenderedPageBreak/>
              <w:t>wyższą stawkę zostanie odrzucona z postępowania (jako nie spełniająca warunków konkursu).</w:t>
            </w:r>
          </w:p>
          <w:p w14:paraId="011291F3" w14:textId="77777777" w:rsidR="00E331F9" w:rsidRDefault="00E331F9" w:rsidP="00387DC4">
            <w:pPr>
              <w:adjustRightInd w:val="0"/>
              <w:rPr>
                <w:rFonts w:eastAsia="TimesNewRoman"/>
                <w:b/>
                <w:u w:val="single"/>
              </w:rPr>
            </w:pPr>
          </w:p>
          <w:p w14:paraId="4075D4A5" w14:textId="77777777" w:rsidR="00E331F9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36B8EB8" w14:textId="77777777" w:rsidR="00E331F9" w:rsidRDefault="00E331F9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04EE071" w14:textId="77777777" w:rsidR="00E331F9" w:rsidRDefault="00E331F9" w:rsidP="00387DC4">
            <w:pPr>
              <w:adjustRightInd w:val="0"/>
              <w:rPr>
                <w:sz w:val="22"/>
                <w:szCs w:val="22"/>
              </w:rPr>
            </w:pPr>
          </w:p>
          <w:p w14:paraId="7D052058" w14:textId="77777777" w:rsidR="00E331F9" w:rsidRPr="0045708E" w:rsidRDefault="00E331F9" w:rsidP="00387DC4">
            <w:pPr>
              <w:adjustRightInd w:val="0"/>
              <w:rPr>
                <w:rFonts w:ascii="TimesNewRoman" w:eastAsia="TimesNewRoman" w:cs="TimesNewRoman"/>
                <w:sz w:val="22"/>
                <w:szCs w:val="22"/>
              </w:rPr>
            </w:pPr>
          </w:p>
        </w:tc>
      </w:tr>
      <w:tr w:rsidR="00E331F9" w14:paraId="741DE4C0" w14:textId="77777777" w:rsidTr="00387DC4">
        <w:tc>
          <w:tcPr>
            <w:tcW w:w="1526" w:type="dxa"/>
            <w:vMerge/>
          </w:tcPr>
          <w:p w14:paraId="0E061A80" w14:textId="77777777" w:rsidR="00E331F9" w:rsidRDefault="00E331F9" w:rsidP="00387DC4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3639" w:type="dxa"/>
            <w:vMerge/>
          </w:tcPr>
          <w:p w14:paraId="1B3348D1" w14:textId="77777777" w:rsidR="00E331F9" w:rsidRDefault="00E331F9" w:rsidP="00387DC4">
            <w:pPr>
              <w:adjustRightInd w:val="0"/>
            </w:pPr>
          </w:p>
        </w:tc>
        <w:tc>
          <w:tcPr>
            <w:tcW w:w="5234" w:type="dxa"/>
          </w:tcPr>
          <w:p w14:paraId="1D3D1060" w14:textId="77777777" w:rsidR="00E331F9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AA9E7A0" w14:textId="77777777" w:rsidR="00E331F9" w:rsidRPr="0045708E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327BA2A" w14:textId="77777777" w:rsidR="00E331F9" w:rsidRPr="0045708E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561DE3AE" w14:textId="77777777" w:rsidR="00E331F9" w:rsidRPr="0045708E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3B45EF4" w14:textId="77777777" w:rsidR="00E331F9" w:rsidRPr="0045708E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</w:t>
            </w:r>
            <w:r>
              <w:rPr>
                <w:sz w:val="22"/>
                <w:szCs w:val="22"/>
              </w:rPr>
              <w:t>..................................</w:t>
            </w:r>
            <w:r w:rsidRPr="0045708E">
              <w:rPr>
                <w:sz w:val="22"/>
                <w:szCs w:val="22"/>
              </w:rPr>
              <w:t>.........</w:t>
            </w:r>
            <w:r>
              <w:rPr>
                <w:sz w:val="22"/>
                <w:szCs w:val="22"/>
              </w:rPr>
              <w:t>)</w:t>
            </w:r>
            <w:r w:rsidRPr="0045708E">
              <w:rPr>
                <w:sz w:val="22"/>
                <w:szCs w:val="22"/>
              </w:rPr>
              <w:t>.</w:t>
            </w:r>
          </w:p>
          <w:p w14:paraId="1B25FC84" w14:textId="77777777" w:rsidR="00E331F9" w:rsidRDefault="00E331F9" w:rsidP="00E331F9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9ABA130" w14:textId="400501E1" w:rsidR="00E331F9" w:rsidRPr="0045708E" w:rsidRDefault="00E331F9" w:rsidP="00E331F9">
            <w:pPr>
              <w:adjustRightInd w:val="0"/>
              <w:jc w:val="center"/>
              <w:rPr>
                <w:rFonts w:ascii="TimesNewRoman" w:eastAsia="TimesNewRoman" w:cs="TimesNewRoman"/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1 </w:t>
            </w:r>
            <w:r>
              <w:rPr>
                <w:sz w:val="22"/>
                <w:szCs w:val="22"/>
              </w:rPr>
              <w:t xml:space="preserve"> mały zabieg w ramach konsultacji chirurgicznej</w:t>
            </w:r>
          </w:p>
          <w:p w14:paraId="4D950CBA" w14:textId="77777777" w:rsidR="00E331F9" w:rsidRDefault="00E331F9" w:rsidP="00E331F9">
            <w:pPr>
              <w:adjustRightInd w:val="0"/>
              <w:rPr>
                <w:b/>
                <w:sz w:val="22"/>
                <w:szCs w:val="22"/>
              </w:rPr>
            </w:pPr>
          </w:p>
          <w:p w14:paraId="58539384" w14:textId="696756A9" w:rsidR="00E331F9" w:rsidRPr="0045708E" w:rsidRDefault="00E331F9" w:rsidP="00E331F9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 xml:space="preserve">mały zabieg w ramach konsultacji chirurgicznej </w:t>
            </w:r>
            <w:r w:rsidRPr="0045708E">
              <w:rPr>
                <w:sz w:val="22"/>
                <w:szCs w:val="22"/>
              </w:rPr>
              <w:t xml:space="preserve">wynosi </w:t>
            </w:r>
            <w:r w:rsidR="000609CF" w:rsidRPr="000609CF">
              <w:rPr>
                <w:b/>
                <w:bCs/>
                <w:sz w:val="22"/>
                <w:szCs w:val="22"/>
              </w:rPr>
              <w:t>6</w:t>
            </w:r>
            <w:r w:rsidRPr="000609CF">
              <w:rPr>
                <w:b/>
                <w:bCs/>
                <w:sz w:val="22"/>
                <w:szCs w:val="22"/>
              </w:rPr>
              <w:t>0</w:t>
            </w:r>
            <w:r w:rsidRPr="00E331F9">
              <w:rPr>
                <w:b/>
                <w:bCs/>
                <w:sz w:val="22"/>
                <w:szCs w:val="22"/>
              </w:rPr>
              <w:t>,</w:t>
            </w:r>
            <w:r w:rsidRPr="004B2282">
              <w:rPr>
                <w:b/>
                <w:sz w:val="22"/>
                <w:szCs w:val="22"/>
              </w:rPr>
              <w:t xml:space="preserve">00 zł </w:t>
            </w:r>
            <w:r w:rsidRPr="0045708E">
              <w:rPr>
                <w:sz w:val="22"/>
                <w:szCs w:val="22"/>
              </w:rPr>
              <w:t>brutto.  Oferta  zawierająca wyższą stawkę zostanie odrzucona z postępowania (jako nie spełniająca warunków konkursu).</w:t>
            </w:r>
          </w:p>
          <w:p w14:paraId="194F0A12" w14:textId="77777777" w:rsidR="00E331F9" w:rsidRDefault="00E331F9" w:rsidP="00E331F9">
            <w:pPr>
              <w:adjustRightInd w:val="0"/>
              <w:rPr>
                <w:rFonts w:eastAsia="TimesNewRoman"/>
                <w:b/>
                <w:u w:val="single"/>
              </w:rPr>
            </w:pPr>
          </w:p>
          <w:p w14:paraId="197D39C4" w14:textId="77777777" w:rsidR="00E331F9" w:rsidRPr="0045708E" w:rsidRDefault="00E331F9" w:rsidP="00387DC4">
            <w:pPr>
              <w:adjustRightInd w:val="0"/>
              <w:rPr>
                <w:sz w:val="22"/>
                <w:szCs w:val="22"/>
              </w:rPr>
            </w:pPr>
          </w:p>
        </w:tc>
      </w:tr>
      <w:tr w:rsidR="008A31BB" w14:paraId="1AD0F9DA" w14:textId="77777777" w:rsidTr="00A84B92">
        <w:tc>
          <w:tcPr>
            <w:tcW w:w="1526" w:type="dxa"/>
          </w:tcPr>
          <w:p w14:paraId="28D2D45B" w14:textId="77777777" w:rsidR="008A31BB" w:rsidRDefault="008A31BB" w:rsidP="00387DC4">
            <w:pPr>
              <w:adjustRightInd w:val="0"/>
              <w:jc w:val="center"/>
              <w:rPr>
                <w:b/>
              </w:rPr>
            </w:pPr>
          </w:p>
          <w:p w14:paraId="3B2970F0" w14:textId="77777777" w:rsidR="008A31BB" w:rsidRDefault="008A31BB" w:rsidP="00387DC4">
            <w:pPr>
              <w:adjustRightInd w:val="0"/>
              <w:jc w:val="center"/>
              <w:rPr>
                <w:b/>
              </w:rPr>
            </w:pPr>
          </w:p>
          <w:p w14:paraId="3FDE84C6" w14:textId="77777777" w:rsidR="008A31BB" w:rsidRDefault="008A31BB" w:rsidP="00387DC4">
            <w:pPr>
              <w:adjustRightInd w:val="0"/>
              <w:jc w:val="center"/>
              <w:rPr>
                <w:b/>
              </w:rPr>
            </w:pPr>
          </w:p>
          <w:p w14:paraId="569874BF" w14:textId="3822A58E" w:rsidR="008A31BB" w:rsidRDefault="008A31BB" w:rsidP="00387DC4">
            <w:pPr>
              <w:adjustRightInd w:val="0"/>
              <w:jc w:val="center"/>
            </w:pPr>
            <w:r w:rsidRPr="00FB306F">
              <w:rPr>
                <w:b/>
              </w:rPr>
              <w:t xml:space="preserve">Część </w:t>
            </w:r>
            <w:r>
              <w:rPr>
                <w:b/>
              </w:rPr>
              <w:t>7</w:t>
            </w:r>
          </w:p>
        </w:tc>
        <w:tc>
          <w:tcPr>
            <w:tcW w:w="8873" w:type="dxa"/>
            <w:gridSpan w:val="2"/>
          </w:tcPr>
          <w:p w14:paraId="6D6C34D7" w14:textId="77777777" w:rsidR="008A31BB" w:rsidRDefault="008A31BB" w:rsidP="00387DC4">
            <w:pPr>
              <w:adjustRightInd w:val="0"/>
            </w:pPr>
          </w:p>
          <w:p w14:paraId="6B340E98" w14:textId="77777777" w:rsidR="008A31BB" w:rsidRDefault="008A31BB" w:rsidP="00387DC4">
            <w:pPr>
              <w:adjustRightInd w:val="0"/>
            </w:pPr>
          </w:p>
          <w:p w14:paraId="504067FC" w14:textId="77777777" w:rsidR="008A31BB" w:rsidRDefault="008A31BB" w:rsidP="00387DC4">
            <w:pPr>
              <w:adjustRightInd w:val="0"/>
            </w:pPr>
            <w:r>
              <w:t>Wykonywanie badań diagnostycznych  dla pacjenta komercyjnego.</w:t>
            </w:r>
          </w:p>
          <w:p w14:paraId="02D59DD0" w14:textId="4720CC0A" w:rsidR="008A31BB" w:rsidRPr="0045708E" w:rsidRDefault="008A31BB" w:rsidP="00387DC4">
            <w:pPr>
              <w:adjustRightInd w:val="0"/>
              <w:rPr>
                <w:sz w:val="22"/>
                <w:szCs w:val="22"/>
              </w:rPr>
            </w:pPr>
          </w:p>
          <w:p w14:paraId="6ECF1E79" w14:textId="77777777" w:rsidR="008A31BB" w:rsidRPr="0045708E" w:rsidRDefault="008A31BB" w:rsidP="008A31BB">
            <w:pPr>
              <w:adjustRightInd w:val="0"/>
              <w:rPr>
                <w:sz w:val="22"/>
                <w:szCs w:val="22"/>
              </w:rPr>
            </w:pPr>
          </w:p>
        </w:tc>
      </w:tr>
      <w:tr w:rsidR="008A31BB" w14:paraId="4D8580CB" w14:textId="77777777" w:rsidTr="00387DC4">
        <w:tc>
          <w:tcPr>
            <w:tcW w:w="1526" w:type="dxa"/>
          </w:tcPr>
          <w:p w14:paraId="29BE7A1E" w14:textId="77777777" w:rsidR="008A31BB" w:rsidRDefault="008A31BB" w:rsidP="00387DC4">
            <w:pPr>
              <w:adjustRightInd w:val="0"/>
              <w:jc w:val="center"/>
              <w:rPr>
                <w:b/>
              </w:rPr>
            </w:pPr>
          </w:p>
          <w:p w14:paraId="6DB90244" w14:textId="77777777" w:rsidR="008A31BB" w:rsidRDefault="008A31BB" w:rsidP="00387DC4">
            <w:pPr>
              <w:adjustRightInd w:val="0"/>
              <w:jc w:val="center"/>
              <w:rPr>
                <w:b/>
              </w:rPr>
            </w:pPr>
          </w:p>
          <w:p w14:paraId="6ED39FBD" w14:textId="0B5F9A8E" w:rsidR="008A31BB" w:rsidRDefault="008A31BB" w:rsidP="00387DC4">
            <w:pPr>
              <w:adjustRightInd w:val="0"/>
              <w:jc w:val="center"/>
            </w:pPr>
            <w:r>
              <w:rPr>
                <w:b/>
              </w:rPr>
              <w:t>7.1.</w:t>
            </w:r>
          </w:p>
        </w:tc>
        <w:tc>
          <w:tcPr>
            <w:tcW w:w="3639" w:type="dxa"/>
          </w:tcPr>
          <w:p w14:paraId="63912457" w14:textId="77777777" w:rsidR="008A31BB" w:rsidRDefault="008A31BB" w:rsidP="00387DC4">
            <w:pPr>
              <w:adjustRightInd w:val="0"/>
              <w:jc w:val="both"/>
            </w:pPr>
          </w:p>
          <w:p w14:paraId="7D6FCEAF" w14:textId="77777777" w:rsidR="008A31BB" w:rsidRDefault="008A31BB" w:rsidP="00387DC4">
            <w:pPr>
              <w:adjustRightInd w:val="0"/>
              <w:jc w:val="both"/>
            </w:pPr>
          </w:p>
          <w:p w14:paraId="47A3FE1C" w14:textId="6B91AC56" w:rsidR="008A31BB" w:rsidRDefault="008A31BB" w:rsidP="00387DC4">
            <w:pPr>
              <w:adjustRightInd w:val="0"/>
              <w:jc w:val="both"/>
            </w:pPr>
            <w:r>
              <w:t xml:space="preserve">USG, EKG, </w:t>
            </w:r>
          </w:p>
        </w:tc>
        <w:tc>
          <w:tcPr>
            <w:tcW w:w="5234" w:type="dxa"/>
          </w:tcPr>
          <w:p w14:paraId="342A6CE0" w14:textId="77777777" w:rsidR="000609CF" w:rsidRDefault="000609CF" w:rsidP="008A31BB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EEAA6C5" w14:textId="5D1CC7D0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0B0CDA97" w14:textId="77777777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72A92A0" w14:textId="77777777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0747A758" w14:textId="77777777" w:rsidR="008A31BB" w:rsidRPr="00A10884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badanie</w:t>
            </w:r>
          </w:p>
          <w:p w14:paraId="62EB9CAE" w14:textId="77777777" w:rsidR="008A31BB" w:rsidRDefault="008A31BB" w:rsidP="008A31BB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 w:rsidRPr="008A31BB">
              <w:rPr>
                <w:b/>
                <w:bCs/>
                <w:sz w:val="22"/>
                <w:szCs w:val="22"/>
              </w:rPr>
              <w:t>50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za 1 badanie.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79585A1A" w14:textId="77777777" w:rsidR="008A31BB" w:rsidRPr="0045708E" w:rsidRDefault="008A31BB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A31BB" w14:paraId="76B27BEA" w14:textId="77777777" w:rsidTr="00387DC4">
        <w:tc>
          <w:tcPr>
            <w:tcW w:w="1526" w:type="dxa"/>
          </w:tcPr>
          <w:p w14:paraId="64989AAE" w14:textId="77777777" w:rsidR="000609CF" w:rsidRDefault="000609CF" w:rsidP="00387DC4">
            <w:pPr>
              <w:adjustRightInd w:val="0"/>
              <w:jc w:val="center"/>
            </w:pPr>
          </w:p>
          <w:p w14:paraId="4CBE120E" w14:textId="77777777" w:rsidR="000609CF" w:rsidRDefault="000609CF" w:rsidP="00387DC4">
            <w:pPr>
              <w:adjustRightInd w:val="0"/>
              <w:jc w:val="center"/>
            </w:pPr>
          </w:p>
          <w:p w14:paraId="54F5EBC7" w14:textId="4D72EB6A" w:rsidR="008A31BB" w:rsidRDefault="008A31BB" w:rsidP="00387DC4">
            <w:pPr>
              <w:adjustRightInd w:val="0"/>
              <w:jc w:val="center"/>
            </w:pPr>
            <w:r>
              <w:t>7.2</w:t>
            </w:r>
          </w:p>
        </w:tc>
        <w:tc>
          <w:tcPr>
            <w:tcW w:w="3639" w:type="dxa"/>
          </w:tcPr>
          <w:p w14:paraId="2B947050" w14:textId="77777777" w:rsidR="008A31BB" w:rsidRDefault="008A31BB" w:rsidP="00387DC4">
            <w:pPr>
              <w:adjustRightInd w:val="0"/>
              <w:jc w:val="both"/>
            </w:pPr>
          </w:p>
          <w:p w14:paraId="7E411F99" w14:textId="77777777" w:rsidR="000609CF" w:rsidRDefault="000609CF" w:rsidP="00387DC4">
            <w:pPr>
              <w:adjustRightInd w:val="0"/>
              <w:jc w:val="both"/>
            </w:pPr>
          </w:p>
          <w:p w14:paraId="7963219B" w14:textId="4F6EC66E" w:rsidR="000609CF" w:rsidRDefault="000609CF" w:rsidP="00387DC4">
            <w:pPr>
              <w:adjustRightInd w:val="0"/>
              <w:jc w:val="both"/>
            </w:pPr>
            <w:r>
              <w:t>Spirometr</w:t>
            </w:r>
          </w:p>
        </w:tc>
        <w:tc>
          <w:tcPr>
            <w:tcW w:w="5234" w:type="dxa"/>
          </w:tcPr>
          <w:p w14:paraId="340ED563" w14:textId="77777777" w:rsidR="000609CF" w:rsidRDefault="000609CF" w:rsidP="000609C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198CD26" w14:textId="015BA67E" w:rsidR="000609CF" w:rsidRPr="0045708E" w:rsidRDefault="000609CF" w:rsidP="000609CF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4E02FD60" w14:textId="77777777" w:rsidR="000609CF" w:rsidRPr="0045708E" w:rsidRDefault="000609CF" w:rsidP="000609C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3BF3A8B" w14:textId="77777777" w:rsidR="000609CF" w:rsidRPr="0045708E" w:rsidRDefault="000609CF" w:rsidP="000609CF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3A35CB33" w14:textId="77777777" w:rsidR="000609CF" w:rsidRPr="00A10884" w:rsidRDefault="000609CF" w:rsidP="000609CF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badanie</w:t>
            </w:r>
          </w:p>
          <w:p w14:paraId="3CC1422A" w14:textId="2F87A1EC" w:rsidR="000609CF" w:rsidRDefault="000609CF" w:rsidP="000609CF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 w:rsidRPr="000609CF">
              <w:rPr>
                <w:b/>
                <w:bCs/>
                <w:sz w:val="22"/>
                <w:szCs w:val="22"/>
              </w:rPr>
              <w:t>3</w:t>
            </w:r>
            <w:r w:rsidRPr="008A31BB">
              <w:rPr>
                <w:b/>
                <w:bCs/>
                <w:sz w:val="22"/>
                <w:szCs w:val="22"/>
              </w:rPr>
              <w:t>0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za 1 badanie.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6B0D4239" w14:textId="77777777" w:rsidR="008A31BB" w:rsidRPr="0045708E" w:rsidRDefault="008A31BB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8A31BB" w14:paraId="17F07BC7" w14:textId="77777777" w:rsidTr="00387DC4">
        <w:tc>
          <w:tcPr>
            <w:tcW w:w="1526" w:type="dxa"/>
          </w:tcPr>
          <w:p w14:paraId="044D2B12" w14:textId="77777777" w:rsidR="000609CF" w:rsidRDefault="000609CF" w:rsidP="00387DC4">
            <w:pPr>
              <w:adjustRightInd w:val="0"/>
              <w:jc w:val="center"/>
            </w:pPr>
          </w:p>
          <w:p w14:paraId="2433DDC0" w14:textId="77777777" w:rsidR="000609CF" w:rsidRDefault="000609CF" w:rsidP="00387DC4">
            <w:pPr>
              <w:adjustRightInd w:val="0"/>
              <w:jc w:val="center"/>
            </w:pPr>
          </w:p>
          <w:p w14:paraId="760FF451" w14:textId="77777777" w:rsidR="000609CF" w:rsidRDefault="000609CF" w:rsidP="00387DC4">
            <w:pPr>
              <w:adjustRightInd w:val="0"/>
              <w:jc w:val="center"/>
            </w:pPr>
          </w:p>
          <w:p w14:paraId="35755F67" w14:textId="2A0DFF82" w:rsidR="008A31BB" w:rsidRDefault="008A31BB" w:rsidP="00387DC4">
            <w:pPr>
              <w:adjustRightInd w:val="0"/>
              <w:jc w:val="center"/>
            </w:pPr>
            <w:r>
              <w:t>7.3</w:t>
            </w:r>
          </w:p>
        </w:tc>
        <w:tc>
          <w:tcPr>
            <w:tcW w:w="3639" w:type="dxa"/>
          </w:tcPr>
          <w:p w14:paraId="4044FFF6" w14:textId="77777777" w:rsidR="000609CF" w:rsidRDefault="000609CF" w:rsidP="00387DC4">
            <w:pPr>
              <w:adjustRightInd w:val="0"/>
              <w:jc w:val="both"/>
            </w:pPr>
          </w:p>
          <w:p w14:paraId="01DD960A" w14:textId="77777777" w:rsidR="000609CF" w:rsidRDefault="000609CF" w:rsidP="00387DC4">
            <w:pPr>
              <w:adjustRightInd w:val="0"/>
              <w:jc w:val="both"/>
            </w:pPr>
          </w:p>
          <w:p w14:paraId="009332BC" w14:textId="77777777" w:rsidR="000609CF" w:rsidRDefault="000609CF" w:rsidP="00387DC4">
            <w:pPr>
              <w:adjustRightInd w:val="0"/>
              <w:jc w:val="both"/>
            </w:pPr>
          </w:p>
          <w:p w14:paraId="72D9B9BF" w14:textId="2CD19D7B" w:rsidR="008A31BB" w:rsidRDefault="008A31BB" w:rsidP="00387DC4">
            <w:pPr>
              <w:adjustRightInd w:val="0"/>
              <w:jc w:val="both"/>
            </w:pPr>
            <w:r>
              <w:t xml:space="preserve">Próba wysiłkowa, EKG </w:t>
            </w:r>
            <w:proofErr w:type="spellStart"/>
            <w:r>
              <w:t>Holter</w:t>
            </w:r>
            <w:proofErr w:type="spellEnd"/>
          </w:p>
        </w:tc>
        <w:tc>
          <w:tcPr>
            <w:tcW w:w="5234" w:type="dxa"/>
          </w:tcPr>
          <w:p w14:paraId="4F28BFDA" w14:textId="77777777" w:rsidR="000609CF" w:rsidRDefault="000609CF" w:rsidP="008A31BB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5E318BA" w14:textId="381D17D9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64385B9B" w14:textId="77777777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11F3774" w14:textId="77777777" w:rsidR="008A31BB" w:rsidRPr="0045708E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059F376F" w14:textId="77777777" w:rsidR="008A31BB" w:rsidRPr="00A10884" w:rsidRDefault="008A31BB" w:rsidP="008A31BB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badanie</w:t>
            </w:r>
          </w:p>
          <w:p w14:paraId="481E4C14" w14:textId="4FFCEBAA" w:rsidR="008A31BB" w:rsidRDefault="008A31BB" w:rsidP="008A31BB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lastRenderedPageBreak/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 w:rsidRPr="008A31BB">
              <w:rPr>
                <w:b/>
                <w:bCs/>
                <w:sz w:val="22"/>
                <w:szCs w:val="22"/>
              </w:rPr>
              <w:t>5</w:t>
            </w:r>
            <w:r w:rsidR="000609CF">
              <w:rPr>
                <w:b/>
                <w:bCs/>
                <w:sz w:val="22"/>
                <w:szCs w:val="22"/>
              </w:rPr>
              <w:t>1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za 1 badanie.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25B7D198" w14:textId="77777777" w:rsidR="008A31BB" w:rsidRPr="0045708E" w:rsidRDefault="008A31BB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87DC4" w14:paraId="681B26DE" w14:textId="77777777" w:rsidTr="00387DC4">
        <w:tc>
          <w:tcPr>
            <w:tcW w:w="1526" w:type="dxa"/>
          </w:tcPr>
          <w:p w14:paraId="5BD5B10E" w14:textId="77777777" w:rsidR="00387DC4" w:rsidRDefault="00387DC4" w:rsidP="00387DC4">
            <w:pPr>
              <w:adjustRightInd w:val="0"/>
              <w:jc w:val="center"/>
            </w:pPr>
          </w:p>
          <w:p w14:paraId="2FF65F2C" w14:textId="77777777" w:rsidR="00387DC4" w:rsidRDefault="00387DC4" w:rsidP="00387DC4">
            <w:pPr>
              <w:adjustRightInd w:val="0"/>
              <w:jc w:val="center"/>
            </w:pPr>
          </w:p>
          <w:p w14:paraId="19ADE2D8" w14:textId="4A5C4689" w:rsidR="00387DC4" w:rsidRPr="006B2EF3" w:rsidRDefault="00387DC4" w:rsidP="00387DC4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8.</w:t>
            </w:r>
          </w:p>
        </w:tc>
        <w:tc>
          <w:tcPr>
            <w:tcW w:w="3639" w:type="dxa"/>
          </w:tcPr>
          <w:p w14:paraId="3EE4335D" w14:textId="77777777" w:rsidR="00387DC4" w:rsidRDefault="00387DC4" w:rsidP="00387DC4">
            <w:pPr>
              <w:adjustRightInd w:val="0"/>
              <w:jc w:val="both"/>
            </w:pPr>
          </w:p>
          <w:p w14:paraId="6165BEC5" w14:textId="77777777" w:rsidR="009502CA" w:rsidRDefault="009502CA" w:rsidP="00387DC4">
            <w:pPr>
              <w:adjustRightInd w:val="0"/>
              <w:jc w:val="both"/>
            </w:pPr>
          </w:p>
          <w:p w14:paraId="539347C8" w14:textId="71263254" w:rsidR="00387DC4" w:rsidRDefault="00387DC4" w:rsidP="00387DC4">
            <w:pPr>
              <w:adjustRightInd w:val="0"/>
              <w:jc w:val="both"/>
            </w:pPr>
            <w:r>
              <w:t>Realizacja obowiązków Zastępcy Kierownika Zakładu Lecznictwa Uzdrowiskowego ds. medycznych</w:t>
            </w:r>
          </w:p>
        </w:tc>
        <w:tc>
          <w:tcPr>
            <w:tcW w:w="5234" w:type="dxa"/>
          </w:tcPr>
          <w:p w14:paraId="5435AB0E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9F02B67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 zł</w:t>
            </w:r>
          </w:p>
          <w:p w14:paraId="7DBDD6CC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76E63BC7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7990423E" w14:textId="77777777" w:rsidR="00387DC4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ryczałt miesięczny </w:t>
            </w:r>
          </w:p>
          <w:p w14:paraId="2E4A3597" w14:textId="7AE600F6" w:rsidR="00387DC4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F11907">
              <w:rPr>
                <w:b/>
                <w:sz w:val="22"/>
                <w:szCs w:val="22"/>
              </w:rPr>
              <w:t>Uwaga,</w:t>
            </w:r>
            <w:r>
              <w:rPr>
                <w:sz w:val="22"/>
                <w:szCs w:val="22"/>
              </w:rPr>
              <w:t xml:space="preserve"> maksymalna akceptowana stawka wynosi </w:t>
            </w:r>
            <w:r w:rsidRPr="00831470">
              <w:rPr>
                <w:b/>
                <w:sz w:val="22"/>
                <w:szCs w:val="22"/>
              </w:rPr>
              <w:t>4</w:t>
            </w:r>
            <w:r w:rsidR="000609CF">
              <w:rPr>
                <w:b/>
                <w:sz w:val="22"/>
                <w:szCs w:val="22"/>
              </w:rPr>
              <w:t>2</w:t>
            </w:r>
            <w:r w:rsidRPr="00831470">
              <w:rPr>
                <w:b/>
                <w:sz w:val="22"/>
                <w:szCs w:val="22"/>
              </w:rPr>
              <w:t>00,00 zł brutto</w:t>
            </w:r>
            <w:r>
              <w:rPr>
                <w:sz w:val="22"/>
                <w:szCs w:val="22"/>
              </w:rPr>
              <w:t xml:space="preserve"> miesięcznie.  Oferta  zawierająca wyższą stawkę zostanie odrzucona z postępowania (jako nie spełniająca warunków konkursu).</w:t>
            </w:r>
          </w:p>
          <w:p w14:paraId="6FF6BF70" w14:textId="77777777" w:rsidR="00387DC4" w:rsidRPr="00A54366" w:rsidRDefault="00387DC4" w:rsidP="00387DC4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87DC4" w:rsidRPr="0045708E" w14:paraId="10F0211E" w14:textId="77777777" w:rsidTr="00387DC4">
        <w:tc>
          <w:tcPr>
            <w:tcW w:w="1526" w:type="dxa"/>
          </w:tcPr>
          <w:p w14:paraId="5E6431FF" w14:textId="77777777" w:rsidR="00387DC4" w:rsidRDefault="00387DC4" w:rsidP="00387DC4">
            <w:pPr>
              <w:adjustRightInd w:val="0"/>
              <w:jc w:val="center"/>
              <w:rPr>
                <w:b/>
              </w:rPr>
            </w:pPr>
          </w:p>
          <w:p w14:paraId="5E12C092" w14:textId="77777777" w:rsidR="00387DC4" w:rsidRDefault="00387DC4" w:rsidP="00387DC4">
            <w:pPr>
              <w:adjustRightInd w:val="0"/>
              <w:jc w:val="center"/>
              <w:rPr>
                <w:b/>
              </w:rPr>
            </w:pPr>
          </w:p>
          <w:p w14:paraId="09F295F3" w14:textId="3EF64D56" w:rsidR="00387DC4" w:rsidRPr="006B2EF3" w:rsidRDefault="00387DC4" w:rsidP="00387DC4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 w:rsidR="000609CF">
              <w:rPr>
                <w:b/>
              </w:rPr>
              <w:t>9</w:t>
            </w:r>
            <w:r>
              <w:rPr>
                <w:b/>
              </w:rPr>
              <w:t>.</w:t>
            </w:r>
          </w:p>
          <w:p w14:paraId="167574C4" w14:textId="66B3CF35" w:rsidR="00387DC4" w:rsidRDefault="00387DC4" w:rsidP="00387DC4">
            <w:pPr>
              <w:adjustRightInd w:val="0"/>
              <w:jc w:val="center"/>
            </w:pPr>
          </w:p>
        </w:tc>
        <w:tc>
          <w:tcPr>
            <w:tcW w:w="3639" w:type="dxa"/>
          </w:tcPr>
          <w:p w14:paraId="15116232" w14:textId="77777777" w:rsidR="00387DC4" w:rsidRDefault="00387DC4" w:rsidP="00387DC4">
            <w:pPr>
              <w:adjustRightInd w:val="0"/>
              <w:jc w:val="both"/>
            </w:pPr>
          </w:p>
          <w:p w14:paraId="6EFD8188" w14:textId="77777777" w:rsidR="00387DC4" w:rsidRDefault="00387DC4" w:rsidP="00387DC4">
            <w:pPr>
              <w:adjustRightInd w:val="0"/>
              <w:jc w:val="both"/>
            </w:pPr>
          </w:p>
          <w:p w14:paraId="330D50FB" w14:textId="56F0CD36" w:rsidR="00387DC4" w:rsidRDefault="00387DC4" w:rsidP="00387DC4">
            <w:pPr>
              <w:adjustRightInd w:val="0"/>
              <w:jc w:val="both"/>
            </w:pPr>
            <w:r>
              <w:t>Realizacja  obowiązków  w zakresie nadzoru  balneologicznego..</w:t>
            </w:r>
          </w:p>
        </w:tc>
        <w:tc>
          <w:tcPr>
            <w:tcW w:w="5234" w:type="dxa"/>
          </w:tcPr>
          <w:p w14:paraId="7567EA35" w14:textId="77777777" w:rsidR="00387DC4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E50950D" w14:textId="0E5F3459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5472F979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9D98A6C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........................</w:t>
            </w:r>
            <w:r w:rsidRPr="0045708E">
              <w:rPr>
                <w:sz w:val="22"/>
                <w:szCs w:val="22"/>
              </w:rPr>
              <w:t>.............................</w:t>
            </w:r>
            <w:r>
              <w:rPr>
                <w:sz w:val="22"/>
                <w:szCs w:val="22"/>
              </w:rPr>
              <w:t>)</w:t>
            </w:r>
          </w:p>
          <w:p w14:paraId="09A0278E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miesięcznie</w:t>
            </w:r>
          </w:p>
          <w:p w14:paraId="601A2FA7" w14:textId="77777777" w:rsidR="00387DC4" w:rsidRPr="0045708E" w:rsidRDefault="00387DC4" w:rsidP="00387DC4">
            <w:pPr>
              <w:adjustRightInd w:val="0"/>
              <w:rPr>
                <w:b/>
                <w:sz w:val="22"/>
                <w:szCs w:val="22"/>
              </w:rPr>
            </w:pPr>
          </w:p>
          <w:p w14:paraId="67A2F4EE" w14:textId="7E96569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miesiąc wynosi </w:t>
            </w:r>
            <w:r w:rsidRPr="00082147">
              <w:rPr>
                <w:b/>
                <w:sz w:val="22"/>
                <w:szCs w:val="22"/>
              </w:rPr>
              <w:t>1</w:t>
            </w:r>
            <w:r w:rsidR="000609CF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00</w:t>
            </w:r>
            <w:r w:rsidRPr="00082147">
              <w:rPr>
                <w:b/>
                <w:sz w:val="22"/>
                <w:szCs w:val="22"/>
              </w:rPr>
              <w:t>,00</w:t>
            </w:r>
            <w:r w:rsidRPr="0045708E">
              <w:rPr>
                <w:sz w:val="22"/>
                <w:szCs w:val="22"/>
              </w:rPr>
              <w:t xml:space="preserve"> </w:t>
            </w:r>
            <w:r w:rsidRPr="00082147">
              <w:rPr>
                <w:b/>
                <w:sz w:val="22"/>
                <w:szCs w:val="22"/>
              </w:rPr>
              <w:t>zł</w:t>
            </w:r>
            <w:r w:rsidRPr="0045708E">
              <w:rPr>
                <w:sz w:val="22"/>
                <w:szCs w:val="22"/>
              </w:rPr>
              <w:t xml:space="preserve"> brutto.   Oferta  zawierająca wyższą stawkę zostanie odrzucona z postępowania (jako nie spełniająca warunków konkursu).</w:t>
            </w:r>
          </w:p>
          <w:p w14:paraId="20E8757E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C1B6A" w:rsidRPr="0045708E" w14:paraId="25CF7C74" w14:textId="77777777" w:rsidTr="00387DC4">
        <w:tc>
          <w:tcPr>
            <w:tcW w:w="1526" w:type="dxa"/>
          </w:tcPr>
          <w:p w14:paraId="56B545AB" w14:textId="77777777" w:rsidR="008A53B2" w:rsidRDefault="008A53B2" w:rsidP="00CC1B6A">
            <w:pPr>
              <w:adjustRightInd w:val="0"/>
              <w:jc w:val="center"/>
              <w:rPr>
                <w:b/>
              </w:rPr>
            </w:pPr>
          </w:p>
          <w:p w14:paraId="1470CDFF" w14:textId="77777777" w:rsidR="008A53B2" w:rsidRDefault="008A53B2" w:rsidP="00CC1B6A">
            <w:pPr>
              <w:adjustRightInd w:val="0"/>
              <w:jc w:val="center"/>
              <w:rPr>
                <w:b/>
              </w:rPr>
            </w:pPr>
          </w:p>
          <w:p w14:paraId="6DF3995E" w14:textId="1436BF46" w:rsidR="00CC1B6A" w:rsidRPr="006B2EF3" w:rsidRDefault="00CC1B6A" w:rsidP="00CC1B6A">
            <w:pPr>
              <w:adjustRightInd w:val="0"/>
              <w:jc w:val="center"/>
              <w:rPr>
                <w:b/>
              </w:rPr>
            </w:pPr>
            <w:r w:rsidRPr="006B2EF3">
              <w:rPr>
                <w:b/>
              </w:rPr>
              <w:t xml:space="preserve">Część </w:t>
            </w:r>
            <w:r>
              <w:rPr>
                <w:b/>
              </w:rPr>
              <w:t>1</w:t>
            </w:r>
            <w:r w:rsidR="000609CF">
              <w:rPr>
                <w:b/>
              </w:rPr>
              <w:t>0</w:t>
            </w:r>
            <w:r>
              <w:rPr>
                <w:b/>
              </w:rPr>
              <w:t>.</w:t>
            </w:r>
          </w:p>
          <w:p w14:paraId="6EB8BF40" w14:textId="77777777" w:rsidR="00CC1B6A" w:rsidRDefault="00CC1B6A" w:rsidP="00387DC4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3639" w:type="dxa"/>
          </w:tcPr>
          <w:p w14:paraId="5181205B" w14:textId="77777777" w:rsidR="008A53B2" w:rsidRDefault="008A53B2" w:rsidP="00387DC4">
            <w:pPr>
              <w:adjustRightInd w:val="0"/>
              <w:jc w:val="both"/>
            </w:pPr>
          </w:p>
          <w:p w14:paraId="183512D4" w14:textId="77777777" w:rsidR="008A53B2" w:rsidRDefault="008A53B2" w:rsidP="00387DC4">
            <w:pPr>
              <w:adjustRightInd w:val="0"/>
              <w:jc w:val="both"/>
            </w:pPr>
          </w:p>
          <w:p w14:paraId="408DDBF5" w14:textId="61C330D4" w:rsidR="00CC1B6A" w:rsidRDefault="00CC1B6A" w:rsidP="00387DC4">
            <w:pPr>
              <w:adjustRightInd w:val="0"/>
              <w:jc w:val="both"/>
            </w:pPr>
            <w:r>
              <w:t>Realizacja świadczeń w zakresie nadzoru epidemiologicznego w szpitalu uzdrowiskowym.</w:t>
            </w:r>
          </w:p>
        </w:tc>
        <w:tc>
          <w:tcPr>
            <w:tcW w:w="5234" w:type="dxa"/>
          </w:tcPr>
          <w:p w14:paraId="346DD207" w14:textId="77777777" w:rsidR="008A53B2" w:rsidRDefault="008A53B2" w:rsidP="008A53B2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10F6437" w14:textId="47201260" w:rsidR="008A53B2" w:rsidRPr="0045708E" w:rsidRDefault="008A53B2" w:rsidP="008A53B2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 zł</w:t>
            </w:r>
          </w:p>
          <w:p w14:paraId="16845B57" w14:textId="77777777" w:rsidR="008A53B2" w:rsidRPr="0045708E" w:rsidRDefault="008A53B2" w:rsidP="008A53B2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EB0C569" w14:textId="77777777" w:rsidR="008A53B2" w:rsidRPr="0045708E" w:rsidRDefault="008A53B2" w:rsidP="008A53B2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(słownie:….........................................................).</w:t>
            </w:r>
          </w:p>
          <w:p w14:paraId="0E923ED0" w14:textId="77777777" w:rsidR="008A53B2" w:rsidRPr="00A10884" w:rsidRDefault="008A53B2" w:rsidP="008A53B2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1B807A2C" w14:textId="4CCA100F" w:rsidR="008A53B2" w:rsidRDefault="008A53B2" w:rsidP="008A53B2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 wynosi </w:t>
            </w:r>
            <w:r>
              <w:rPr>
                <w:b/>
                <w:sz w:val="22"/>
                <w:szCs w:val="22"/>
              </w:rPr>
              <w:t>1</w:t>
            </w:r>
            <w:r w:rsidR="000609CF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00</w:t>
            </w:r>
            <w:r w:rsidRPr="00B41465">
              <w:rPr>
                <w:b/>
                <w:sz w:val="22"/>
                <w:szCs w:val="22"/>
              </w:rPr>
              <w:t>,</w:t>
            </w:r>
            <w:r w:rsidRPr="00202C57">
              <w:rPr>
                <w:b/>
                <w:sz w:val="22"/>
                <w:szCs w:val="22"/>
              </w:rPr>
              <w:t>00 zł</w:t>
            </w:r>
            <w:r w:rsidRPr="0045708E">
              <w:rPr>
                <w:sz w:val="22"/>
                <w:szCs w:val="22"/>
              </w:rPr>
              <w:t xml:space="preserve"> brutto</w:t>
            </w:r>
            <w:r>
              <w:rPr>
                <w:sz w:val="22"/>
                <w:szCs w:val="22"/>
              </w:rPr>
              <w:t xml:space="preserve">  miesięcznie. </w:t>
            </w:r>
            <w:r w:rsidRPr="0045708E">
              <w:rPr>
                <w:sz w:val="22"/>
                <w:szCs w:val="22"/>
              </w:rPr>
              <w:t xml:space="preserve"> Oferta  zawierająca wyższą stawkę zostanie odrzucona z postępowania jako nie spełniająca warunków konkursu</w:t>
            </w:r>
            <w:r>
              <w:rPr>
                <w:sz w:val="22"/>
                <w:szCs w:val="22"/>
              </w:rPr>
              <w:t>.</w:t>
            </w:r>
          </w:p>
          <w:p w14:paraId="1D3C1A73" w14:textId="77777777" w:rsidR="00CC1B6A" w:rsidRDefault="00CC1B6A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87DC4" w14:paraId="427B56DE" w14:textId="77777777" w:rsidTr="00387DC4">
        <w:tc>
          <w:tcPr>
            <w:tcW w:w="1526" w:type="dxa"/>
          </w:tcPr>
          <w:p w14:paraId="6BC94E84" w14:textId="32CB8E23" w:rsidR="00387DC4" w:rsidRPr="00D22FC8" w:rsidRDefault="00387DC4" w:rsidP="00387DC4">
            <w:pPr>
              <w:adjustRightInd w:val="0"/>
              <w:jc w:val="center"/>
              <w:rPr>
                <w:b/>
              </w:rPr>
            </w:pPr>
            <w:r w:rsidRPr="00D22FC8">
              <w:rPr>
                <w:b/>
              </w:rPr>
              <w:t xml:space="preserve">Część </w:t>
            </w:r>
            <w:r>
              <w:rPr>
                <w:b/>
              </w:rPr>
              <w:t>1</w:t>
            </w:r>
            <w:r w:rsidR="000609CF">
              <w:rPr>
                <w:b/>
              </w:rPr>
              <w:t>1</w:t>
            </w:r>
          </w:p>
        </w:tc>
        <w:tc>
          <w:tcPr>
            <w:tcW w:w="8873" w:type="dxa"/>
            <w:gridSpan w:val="2"/>
          </w:tcPr>
          <w:p w14:paraId="24D60B47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  <w:r>
              <w:t>Psychoterapia grupowa i indywidualna</w:t>
            </w:r>
          </w:p>
        </w:tc>
      </w:tr>
      <w:tr w:rsidR="00387DC4" w14:paraId="55C0CAE1" w14:textId="77777777" w:rsidTr="00387DC4">
        <w:tc>
          <w:tcPr>
            <w:tcW w:w="1526" w:type="dxa"/>
          </w:tcPr>
          <w:p w14:paraId="10C065B5" w14:textId="77777777" w:rsidR="00387DC4" w:rsidRDefault="00387DC4" w:rsidP="00387DC4">
            <w:pPr>
              <w:adjustRightInd w:val="0"/>
              <w:jc w:val="center"/>
            </w:pPr>
          </w:p>
          <w:p w14:paraId="400A892D" w14:textId="77777777" w:rsidR="00387DC4" w:rsidRDefault="00387DC4" w:rsidP="00387DC4">
            <w:pPr>
              <w:adjustRightInd w:val="0"/>
              <w:jc w:val="center"/>
            </w:pPr>
          </w:p>
          <w:p w14:paraId="6F3D5491" w14:textId="77777777" w:rsidR="00387DC4" w:rsidRDefault="00387DC4" w:rsidP="00387DC4">
            <w:pPr>
              <w:adjustRightInd w:val="0"/>
              <w:jc w:val="center"/>
              <w:rPr>
                <w:b/>
              </w:rPr>
            </w:pPr>
          </w:p>
          <w:p w14:paraId="1EE23AFC" w14:textId="77777777" w:rsidR="00387DC4" w:rsidRDefault="00387DC4" w:rsidP="00387DC4">
            <w:pPr>
              <w:adjustRightInd w:val="0"/>
              <w:jc w:val="center"/>
              <w:rPr>
                <w:b/>
              </w:rPr>
            </w:pPr>
          </w:p>
          <w:p w14:paraId="67FD9635" w14:textId="3C82C889" w:rsidR="00387DC4" w:rsidRPr="00895C8C" w:rsidRDefault="00387DC4" w:rsidP="00387DC4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609CF">
              <w:rPr>
                <w:b/>
              </w:rPr>
              <w:t>1</w:t>
            </w:r>
            <w:r>
              <w:rPr>
                <w:b/>
              </w:rPr>
              <w:t>.1</w:t>
            </w:r>
          </w:p>
        </w:tc>
        <w:tc>
          <w:tcPr>
            <w:tcW w:w="3639" w:type="dxa"/>
          </w:tcPr>
          <w:p w14:paraId="06786618" w14:textId="77777777" w:rsidR="00387DC4" w:rsidRDefault="00387DC4" w:rsidP="00387DC4">
            <w:pPr>
              <w:adjustRightInd w:val="0"/>
              <w:jc w:val="center"/>
            </w:pPr>
          </w:p>
          <w:p w14:paraId="53F15D57" w14:textId="77777777" w:rsidR="00387DC4" w:rsidRDefault="00387DC4" w:rsidP="00387DC4">
            <w:pPr>
              <w:adjustRightInd w:val="0"/>
              <w:jc w:val="center"/>
            </w:pPr>
          </w:p>
          <w:p w14:paraId="6D96BC67" w14:textId="77777777" w:rsidR="00387DC4" w:rsidRDefault="00387DC4" w:rsidP="00387DC4">
            <w:pPr>
              <w:adjustRightInd w:val="0"/>
              <w:jc w:val="center"/>
            </w:pPr>
          </w:p>
          <w:p w14:paraId="4AC6A78A" w14:textId="77777777" w:rsidR="00387DC4" w:rsidRDefault="00387DC4" w:rsidP="00387DC4">
            <w:pPr>
              <w:adjustRightInd w:val="0"/>
              <w:jc w:val="center"/>
            </w:pPr>
          </w:p>
          <w:p w14:paraId="4216372B" w14:textId="77777777" w:rsidR="00387DC4" w:rsidRDefault="00387DC4" w:rsidP="00387DC4">
            <w:pPr>
              <w:adjustRightInd w:val="0"/>
              <w:jc w:val="center"/>
            </w:pPr>
            <w:r>
              <w:t xml:space="preserve">Konsultacja specjalistyczna z zakresu indywidualnej terapii psychologicznej. </w:t>
            </w:r>
          </w:p>
        </w:tc>
        <w:tc>
          <w:tcPr>
            <w:tcW w:w="5234" w:type="dxa"/>
          </w:tcPr>
          <w:p w14:paraId="694F44E2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</w:p>
          <w:p w14:paraId="21129142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605B4DD1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9C537A6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........................</w:t>
            </w:r>
            <w:r w:rsidRPr="0045708E">
              <w:rPr>
                <w:sz w:val="22"/>
                <w:szCs w:val="22"/>
              </w:rPr>
              <w:t>.............................</w:t>
            </w:r>
            <w:r>
              <w:rPr>
                <w:sz w:val="22"/>
                <w:szCs w:val="22"/>
              </w:rPr>
              <w:t>)</w:t>
            </w:r>
          </w:p>
          <w:p w14:paraId="0DF4A44A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 1 pacjenta</w:t>
            </w:r>
          </w:p>
          <w:p w14:paraId="7D4F5B35" w14:textId="77777777" w:rsidR="00387DC4" w:rsidRPr="0045708E" w:rsidRDefault="00387DC4" w:rsidP="00387DC4">
            <w:pPr>
              <w:adjustRightInd w:val="0"/>
              <w:rPr>
                <w:b/>
                <w:sz w:val="22"/>
                <w:szCs w:val="22"/>
              </w:rPr>
            </w:pPr>
          </w:p>
          <w:p w14:paraId="686B0686" w14:textId="2F91DEEB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 xml:space="preserve">pacjenta </w:t>
            </w:r>
            <w:r w:rsidRPr="0045708E">
              <w:rPr>
                <w:sz w:val="22"/>
                <w:szCs w:val="22"/>
              </w:rPr>
              <w:t xml:space="preserve"> wynosi </w:t>
            </w:r>
            <w:r w:rsidR="00A667A5" w:rsidRPr="00A667A5">
              <w:rPr>
                <w:b/>
                <w:bCs/>
                <w:sz w:val="22"/>
                <w:szCs w:val="22"/>
              </w:rPr>
              <w:t>3</w:t>
            </w:r>
            <w:r w:rsidR="000609CF">
              <w:rPr>
                <w:b/>
                <w:bCs/>
                <w:sz w:val="22"/>
                <w:szCs w:val="22"/>
              </w:rPr>
              <w:t>5</w:t>
            </w:r>
            <w:r w:rsidRPr="00082147">
              <w:rPr>
                <w:b/>
                <w:sz w:val="22"/>
                <w:szCs w:val="22"/>
              </w:rPr>
              <w:t>,00</w:t>
            </w:r>
            <w:r w:rsidRPr="0045708E">
              <w:rPr>
                <w:sz w:val="22"/>
                <w:szCs w:val="22"/>
              </w:rPr>
              <w:t xml:space="preserve"> </w:t>
            </w:r>
            <w:r w:rsidRPr="00082147">
              <w:rPr>
                <w:b/>
                <w:sz w:val="22"/>
                <w:szCs w:val="22"/>
              </w:rPr>
              <w:t>zł</w:t>
            </w:r>
            <w:r w:rsidRPr="0045708E">
              <w:rPr>
                <w:sz w:val="22"/>
                <w:szCs w:val="22"/>
              </w:rPr>
              <w:t xml:space="preserve"> brutto.   Oferta  zawierająca wyższą stawkę zostanie odrzucona z postępowania (jako nie spełniająca warunków konkursu).</w:t>
            </w:r>
          </w:p>
          <w:p w14:paraId="6CE62FB3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87DC4" w14:paraId="0469C7D9" w14:textId="77777777" w:rsidTr="00387DC4">
        <w:tc>
          <w:tcPr>
            <w:tcW w:w="1526" w:type="dxa"/>
          </w:tcPr>
          <w:p w14:paraId="60340675" w14:textId="77777777" w:rsidR="00387DC4" w:rsidRDefault="00387DC4" w:rsidP="00387DC4">
            <w:pPr>
              <w:adjustRightInd w:val="0"/>
              <w:jc w:val="center"/>
            </w:pPr>
          </w:p>
          <w:p w14:paraId="46E8A5D9" w14:textId="77777777" w:rsidR="00387DC4" w:rsidRDefault="00387DC4" w:rsidP="00387DC4">
            <w:pPr>
              <w:adjustRightInd w:val="0"/>
              <w:jc w:val="center"/>
            </w:pPr>
          </w:p>
          <w:p w14:paraId="662F4C86" w14:textId="77777777" w:rsidR="00387DC4" w:rsidRDefault="00387DC4" w:rsidP="00387DC4">
            <w:pPr>
              <w:adjustRightInd w:val="0"/>
              <w:jc w:val="center"/>
              <w:rPr>
                <w:b/>
              </w:rPr>
            </w:pPr>
          </w:p>
          <w:p w14:paraId="2052FB23" w14:textId="77777777" w:rsidR="008A53B2" w:rsidRDefault="008A53B2" w:rsidP="00387DC4">
            <w:pPr>
              <w:adjustRightInd w:val="0"/>
              <w:jc w:val="center"/>
              <w:rPr>
                <w:b/>
              </w:rPr>
            </w:pPr>
          </w:p>
          <w:p w14:paraId="077BFE20" w14:textId="77777777" w:rsidR="008A53B2" w:rsidRDefault="008A53B2" w:rsidP="00387DC4">
            <w:pPr>
              <w:adjustRightInd w:val="0"/>
              <w:jc w:val="center"/>
              <w:rPr>
                <w:b/>
              </w:rPr>
            </w:pPr>
          </w:p>
          <w:p w14:paraId="3F979097" w14:textId="49AF7BFD" w:rsidR="00387DC4" w:rsidRPr="00FB306F" w:rsidRDefault="00387DC4" w:rsidP="00387DC4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609CF">
              <w:rPr>
                <w:b/>
              </w:rPr>
              <w:t>1</w:t>
            </w:r>
            <w:r>
              <w:rPr>
                <w:b/>
              </w:rPr>
              <w:t>.2</w:t>
            </w:r>
          </w:p>
        </w:tc>
        <w:tc>
          <w:tcPr>
            <w:tcW w:w="3639" w:type="dxa"/>
          </w:tcPr>
          <w:p w14:paraId="3492B784" w14:textId="77777777" w:rsidR="00387DC4" w:rsidRDefault="00387DC4" w:rsidP="00387DC4">
            <w:pPr>
              <w:adjustRightInd w:val="0"/>
              <w:jc w:val="center"/>
            </w:pPr>
          </w:p>
          <w:p w14:paraId="7B970171" w14:textId="77777777" w:rsidR="00387DC4" w:rsidRDefault="00387DC4" w:rsidP="00387DC4">
            <w:pPr>
              <w:adjustRightInd w:val="0"/>
              <w:jc w:val="center"/>
            </w:pPr>
          </w:p>
          <w:p w14:paraId="1499C134" w14:textId="77777777" w:rsidR="008A53B2" w:rsidRDefault="008A53B2" w:rsidP="00387DC4">
            <w:pPr>
              <w:adjustRightInd w:val="0"/>
              <w:jc w:val="center"/>
            </w:pPr>
          </w:p>
          <w:p w14:paraId="2E16D88F" w14:textId="77777777" w:rsidR="008A53B2" w:rsidRDefault="008A53B2" w:rsidP="00387DC4">
            <w:pPr>
              <w:adjustRightInd w:val="0"/>
              <w:jc w:val="center"/>
            </w:pPr>
          </w:p>
          <w:p w14:paraId="41B603E2" w14:textId="77777777" w:rsidR="008A53B2" w:rsidRDefault="008A53B2" w:rsidP="00387DC4">
            <w:pPr>
              <w:adjustRightInd w:val="0"/>
              <w:jc w:val="center"/>
            </w:pPr>
          </w:p>
          <w:p w14:paraId="6B1F389F" w14:textId="3D7EBA18" w:rsidR="00387DC4" w:rsidRDefault="00387DC4" w:rsidP="00387DC4">
            <w:pPr>
              <w:adjustRightInd w:val="0"/>
              <w:jc w:val="center"/>
            </w:pPr>
            <w:r>
              <w:t xml:space="preserve">Psychoterapia grupowa. </w:t>
            </w:r>
          </w:p>
        </w:tc>
        <w:tc>
          <w:tcPr>
            <w:tcW w:w="5234" w:type="dxa"/>
          </w:tcPr>
          <w:p w14:paraId="27CC0D3F" w14:textId="741F389F" w:rsidR="00387DC4" w:rsidRDefault="00387DC4" w:rsidP="00387DC4">
            <w:pPr>
              <w:adjustRightInd w:val="0"/>
              <w:rPr>
                <w:sz w:val="22"/>
                <w:szCs w:val="22"/>
              </w:rPr>
            </w:pPr>
          </w:p>
          <w:p w14:paraId="6CCC230C" w14:textId="6E6963CA" w:rsidR="008A53B2" w:rsidRDefault="008A53B2" w:rsidP="00387DC4">
            <w:pPr>
              <w:adjustRightInd w:val="0"/>
              <w:rPr>
                <w:sz w:val="22"/>
                <w:szCs w:val="22"/>
              </w:rPr>
            </w:pPr>
          </w:p>
          <w:p w14:paraId="5C2633E4" w14:textId="77777777" w:rsidR="008A53B2" w:rsidRPr="0045708E" w:rsidRDefault="008A53B2" w:rsidP="00387DC4">
            <w:pPr>
              <w:adjustRightInd w:val="0"/>
              <w:rPr>
                <w:sz w:val="22"/>
                <w:szCs w:val="22"/>
              </w:rPr>
            </w:pPr>
          </w:p>
          <w:p w14:paraId="5A24E980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.......................................... zł</w:t>
            </w:r>
          </w:p>
          <w:p w14:paraId="551EB581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626062F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lastRenderedPageBreak/>
              <w:t>(słownie:….........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45708E">
              <w:rPr>
                <w:sz w:val="22"/>
                <w:szCs w:val="22"/>
              </w:rPr>
              <w:t>..........................</w:t>
            </w:r>
            <w:r>
              <w:rPr>
                <w:sz w:val="22"/>
                <w:szCs w:val="22"/>
              </w:rPr>
              <w:t>)</w:t>
            </w:r>
          </w:p>
          <w:p w14:paraId="4BC7F744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grupę</w:t>
            </w:r>
          </w:p>
          <w:p w14:paraId="5165BC66" w14:textId="30D2DC10" w:rsidR="00387DC4" w:rsidRDefault="00387DC4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Uwaga,</w:t>
            </w:r>
            <w:r w:rsidRPr="0045708E">
              <w:rPr>
                <w:sz w:val="22"/>
                <w:szCs w:val="22"/>
              </w:rPr>
              <w:t xml:space="preserve"> maksymalna akceptowana stawka z</w:t>
            </w:r>
            <w:r>
              <w:rPr>
                <w:sz w:val="22"/>
                <w:szCs w:val="22"/>
              </w:rPr>
              <w:t>a</w:t>
            </w:r>
            <w:r w:rsidRPr="0045708E">
              <w:rPr>
                <w:sz w:val="22"/>
                <w:szCs w:val="22"/>
              </w:rPr>
              <w:t xml:space="preserve"> 1 </w:t>
            </w:r>
            <w:r>
              <w:rPr>
                <w:sz w:val="22"/>
                <w:szCs w:val="22"/>
              </w:rPr>
              <w:t>grupę</w:t>
            </w:r>
            <w:r w:rsidRPr="0045708E">
              <w:rPr>
                <w:sz w:val="22"/>
                <w:szCs w:val="22"/>
              </w:rPr>
              <w:t xml:space="preserve"> wynosi </w:t>
            </w:r>
            <w:r w:rsidR="00A667A5">
              <w:rPr>
                <w:sz w:val="22"/>
                <w:szCs w:val="22"/>
              </w:rPr>
              <w:t>1</w:t>
            </w:r>
            <w:r w:rsidR="000609CF" w:rsidRPr="000609CF">
              <w:rPr>
                <w:b/>
                <w:bCs/>
                <w:sz w:val="22"/>
                <w:szCs w:val="22"/>
              </w:rPr>
              <w:t>2</w:t>
            </w:r>
            <w:r w:rsidRPr="008B3616">
              <w:rPr>
                <w:b/>
                <w:sz w:val="22"/>
                <w:szCs w:val="22"/>
              </w:rPr>
              <w:t>0,00</w:t>
            </w:r>
            <w:r w:rsidRPr="00082147">
              <w:rPr>
                <w:b/>
                <w:sz w:val="22"/>
                <w:szCs w:val="22"/>
              </w:rPr>
              <w:t xml:space="preserve"> zł</w:t>
            </w:r>
            <w:r w:rsidRPr="0045708E">
              <w:rPr>
                <w:sz w:val="22"/>
                <w:szCs w:val="22"/>
              </w:rPr>
              <w:t xml:space="preserve"> brutto.  Oferta  zawierająca wyższą stawkę zostanie odrzucona z postępowania (jako nie spełniająca warunków konkursu).</w:t>
            </w:r>
          </w:p>
          <w:p w14:paraId="5D1EDF4F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87DC4" w14:paraId="14F04B68" w14:textId="77777777" w:rsidTr="00387DC4">
        <w:tc>
          <w:tcPr>
            <w:tcW w:w="1526" w:type="dxa"/>
          </w:tcPr>
          <w:p w14:paraId="7108743E" w14:textId="77777777" w:rsidR="00387DC4" w:rsidRDefault="00387DC4" w:rsidP="00387DC4">
            <w:pPr>
              <w:adjustRightInd w:val="0"/>
              <w:jc w:val="center"/>
            </w:pPr>
          </w:p>
          <w:p w14:paraId="6C60655B" w14:textId="77777777" w:rsidR="00387DC4" w:rsidRDefault="00387DC4" w:rsidP="00387DC4">
            <w:pPr>
              <w:adjustRightInd w:val="0"/>
              <w:jc w:val="center"/>
            </w:pPr>
          </w:p>
          <w:p w14:paraId="491D578F" w14:textId="1D4D33BA" w:rsidR="00387DC4" w:rsidRPr="00F84774" w:rsidRDefault="00387DC4" w:rsidP="00387DC4">
            <w:pPr>
              <w:adjustRightInd w:val="0"/>
              <w:jc w:val="center"/>
              <w:rPr>
                <w:b/>
              </w:rPr>
            </w:pPr>
            <w:r w:rsidRPr="00F84774">
              <w:rPr>
                <w:b/>
              </w:rPr>
              <w:t xml:space="preserve">Część </w:t>
            </w:r>
            <w:r>
              <w:rPr>
                <w:b/>
              </w:rPr>
              <w:t>1</w:t>
            </w:r>
            <w:r w:rsidR="0080488A">
              <w:rPr>
                <w:b/>
              </w:rPr>
              <w:t>2</w:t>
            </w:r>
          </w:p>
        </w:tc>
        <w:tc>
          <w:tcPr>
            <w:tcW w:w="3639" w:type="dxa"/>
          </w:tcPr>
          <w:p w14:paraId="05B4DA66" w14:textId="7846E9CA" w:rsidR="00387DC4" w:rsidRDefault="00387DC4" w:rsidP="00387DC4">
            <w:pPr>
              <w:adjustRightInd w:val="0"/>
            </w:pPr>
          </w:p>
          <w:p w14:paraId="5383EC4F" w14:textId="77777777" w:rsidR="00CC1B6A" w:rsidRDefault="00CC1B6A" w:rsidP="00387DC4">
            <w:pPr>
              <w:adjustRightInd w:val="0"/>
            </w:pPr>
          </w:p>
          <w:p w14:paraId="062B3F8B" w14:textId="77777777" w:rsidR="00387DC4" w:rsidRPr="00FE24C7" w:rsidRDefault="00387DC4" w:rsidP="00387DC4">
            <w:pPr>
              <w:adjustRightInd w:val="0"/>
              <w:jc w:val="center"/>
            </w:pPr>
            <w:r>
              <w:t>Realizacja świadczeń w zakresie opieki lekarskiej nad pacjentami Zakładu Rehabilitacji Kardiologicznej</w:t>
            </w:r>
          </w:p>
          <w:p w14:paraId="44316BB9" w14:textId="77777777" w:rsidR="00387DC4" w:rsidRDefault="00387DC4" w:rsidP="00387DC4">
            <w:pPr>
              <w:adjustRightInd w:val="0"/>
            </w:pPr>
          </w:p>
          <w:p w14:paraId="36FE62D6" w14:textId="77777777" w:rsidR="00387DC4" w:rsidRDefault="00387DC4" w:rsidP="00387DC4">
            <w:pPr>
              <w:adjustRightInd w:val="0"/>
            </w:pPr>
          </w:p>
          <w:p w14:paraId="58228249" w14:textId="77777777" w:rsidR="00387DC4" w:rsidRDefault="00387DC4" w:rsidP="00387DC4">
            <w:pPr>
              <w:adjustRightInd w:val="0"/>
            </w:pPr>
          </w:p>
        </w:tc>
        <w:tc>
          <w:tcPr>
            <w:tcW w:w="5234" w:type="dxa"/>
          </w:tcPr>
          <w:p w14:paraId="3EECFC7E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49F3CAD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....................................... zł</w:t>
            </w:r>
          </w:p>
          <w:p w14:paraId="0BE77698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9BD4C1B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 w:rsidRPr="0045708E">
              <w:rPr>
                <w:sz w:val="22"/>
                <w:szCs w:val="22"/>
              </w:rPr>
              <w:t>(słownie:</w:t>
            </w:r>
            <w:r>
              <w:rPr>
                <w:sz w:val="22"/>
                <w:szCs w:val="22"/>
              </w:rPr>
              <w:t xml:space="preserve"> </w:t>
            </w:r>
            <w:r w:rsidRPr="0045708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……………………………….</w:t>
            </w:r>
            <w:r w:rsidRPr="0045708E">
              <w:rPr>
                <w:sz w:val="22"/>
                <w:szCs w:val="22"/>
              </w:rPr>
              <w:t>..........)</w:t>
            </w:r>
          </w:p>
          <w:p w14:paraId="7E1D8C0F" w14:textId="77777777" w:rsidR="00387DC4" w:rsidRPr="0045708E" w:rsidRDefault="00387DC4" w:rsidP="00387DC4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ryczałt miesięczny</w:t>
            </w:r>
          </w:p>
          <w:p w14:paraId="4E931D00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</w:p>
          <w:p w14:paraId="7CCC6515" w14:textId="59B0EF94" w:rsidR="00387DC4" w:rsidRDefault="00387DC4" w:rsidP="00387DC4">
            <w:pPr>
              <w:adjustRightInd w:val="0"/>
              <w:rPr>
                <w:sz w:val="22"/>
                <w:szCs w:val="22"/>
              </w:rPr>
            </w:pPr>
            <w:r w:rsidRPr="0045708E">
              <w:rPr>
                <w:b/>
                <w:sz w:val="22"/>
                <w:szCs w:val="22"/>
              </w:rPr>
              <w:t>Uwaga</w:t>
            </w:r>
            <w:r w:rsidRPr="0045708E">
              <w:rPr>
                <w:sz w:val="22"/>
                <w:szCs w:val="22"/>
              </w:rPr>
              <w:t xml:space="preserve">, maksymalna akceptowana stawka wynosi </w:t>
            </w:r>
            <w:r w:rsidRPr="006608D6">
              <w:rPr>
                <w:b/>
                <w:sz w:val="22"/>
                <w:szCs w:val="22"/>
              </w:rPr>
              <w:t>4</w:t>
            </w:r>
            <w:r w:rsidR="000609CF">
              <w:rPr>
                <w:b/>
                <w:sz w:val="22"/>
                <w:szCs w:val="22"/>
              </w:rPr>
              <w:t>5</w:t>
            </w:r>
            <w:r w:rsidRPr="00BC7808">
              <w:rPr>
                <w:b/>
                <w:sz w:val="22"/>
                <w:szCs w:val="22"/>
              </w:rPr>
              <w:t>00,00 zł brutto</w:t>
            </w:r>
            <w:r>
              <w:rPr>
                <w:sz w:val="22"/>
                <w:szCs w:val="22"/>
              </w:rPr>
              <w:t xml:space="preserve"> miesięcznie</w:t>
            </w:r>
            <w:r w:rsidRPr="0045708E">
              <w:rPr>
                <w:sz w:val="22"/>
                <w:szCs w:val="22"/>
              </w:rPr>
              <w:t>.  Oferta  zawierająca wyższą stawkę zostanie odrzucona z postępowania (jako nie spełniająca warunków konkursu</w:t>
            </w:r>
          </w:p>
          <w:p w14:paraId="484EDFE6" w14:textId="77777777" w:rsidR="00387DC4" w:rsidRPr="0045708E" w:rsidRDefault="00387DC4" w:rsidP="00387DC4">
            <w:pPr>
              <w:adjustRightInd w:val="0"/>
              <w:rPr>
                <w:sz w:val="22"/>
                <w:szCs w:val="22"/>
              </w:rPr>
            </w:pPr>
          </w:p>
        </w:tc>
      </w:tr>
    </w:tbl>
    <w:p w14:paraId="5E0DD744" w14:textId="77777777" w:rsidR="007A586C" w:rsidRDefault="007A586C" w:rsidP="007A586C">
      <w:pPr>
        <w:adjustRightInd w:val="0"/>
        <w:rPr>
          <w:sz w:val="22"/>
          <w:szCs w:val="22"/>
        </w:rPr>
      </w:pPr>
    </w:p>
    <w:p w14:paraId="540838F3" w14:textId="77777777" w:rsidR="007A586C" w:rsidRDefault="007A586C" w:rsidP="007A586C">
      <w:pPr>
        <w:adjustRightInd w:val="0"/>
      </w:pPr>
      <w:r>
        <w:t>O</w:t>
      </w:r>
      <w:r>
        <w:rPr>
          <w:rFonts w:ascii="TimesNewRoman" w:eastAsia="TimesNewRoman" w:cs="TimesNewRoman" w:hint="eastAsia"/>
        </w:rPr>
        <w:t>ś</w:t>
      </w:r>
      <w:r>
        <w:t>wiadczenia dotycz</w:t>
      </w:r>
      <w:r>
        <w:rPr>
          <w:rFonts w:ascii="TimesNewRoman" w:eastAsia="TimesNewRoman" w:cs="TimesNewRoman" w:hint="eastAsia"/>
        </w:rPr>
        <w:t>ą</w:t>
      </w:r>
      <w:r>
        <w:t>ce postanowie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SWKO:</w:t>
      </w:r>
    </w:p>
    <w:p w14:paraId="5A7D95AC" w14:textId="77777777" w:rsidR="00EF4990" w:rsidRDefault="00EF4990" w:rsidP="007A586C">
      <w:pPr>
        <w:adjustRightInd w:val="0"/>
      </w:pPr>
    </w:p>
    <w:p w14:paraId="1EE3C7B2" w14:textId="77777777" w:rsidR="007A586C" w:rsidRDefault="007A586C" w:rsidP="00EF4990">
      <w:pPr>
        <w:adjustRightInd w:val="0"/>
        <w:jc w:val="both"/>
      </w:pPr>
      <w:r>
        <w:t xml:space="preserve">1.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 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Ogłoszenia o konkursie ofert, szczegółowymi </w:t>
      </w:r>
      <w:r w:rsidR="00780EAB">
        <w:tab/>
      </w:r>
      <w:r>
        <w:t>warunkami</w:t>
      </w:r>
      <w:r w:rsidR="00780EAB">
        <w:t xml:space="preserve"> </w:t>
      </w:r>
      <w:r>
        <w:t>konkursu ofert (SWKO), akceptuj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je i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="002062EF">
        <w:rPr>
          <w:rFonts w:ascii="TimesNewRoman" w:eastAsia="TimesNewRoman" w:cs="TimesNewRoman"/>
        </w:rPr>
        <w:t>ż</w:t>
      </w:r>
      <w:r>
        <w:t>adnych zastrze</w:t>
      </w:r>
      <w:r w:rsidR="002062EF">
        <w:t>ż</w:t>
      </w:r>
      <w:r>
        <w:t>e</w:t>
      </w:r>
      <w:r>
        <w:rPr>
          <w:rFonts w:ascii="TimesNewRoman" w:eastAsia="TimesNewRoman" w:cs="TimesNewRoman" w:hint="eastAsia"/>
        </w:rPr>
        <w:t>ń</w:t>
      </w:r>
      <w:r>
        <w:t>.</w:t>
      </w:r>
      <w:r w:rsidR="0042549E">
        <w:t xml:space="preserve"> </w:t>
      </w:r>
    </w:p>
    <w:p w14:paraId="2370B3D5" w14:textId="77777777" w:rsidR="008C7555" w:rsidRDefault="0042549E" w:rsidP="00EF4990">
      <w:pPr>
        <w:adjustRightInd w:val="0"/>
        <w:jc w:val="both"/>
      </w:pPr>
      <w:r>
        <w:tab/>
      </w:r>
    </w:p>
    <w:p w14:paraId="35AFC6C0" w14:textId="77777777" w:rsidR="00C57F08" w:rsidRDefault="0042549E" w:rsidP="008C7555">
      <w:pPr>
        <w:adjustRightInd w:val="0"/>
        <w:ind w:firstLine="708"/>
        <w:jc w:val="both"/>
        <w:rPr>
          <w:b/>
          <w:u w:val="single"/>
        </w:rPr>
      </w:pPr>
      <w:r w:rsidRPr="008A598A">
        <w:rPr>
          <w:b/>
          <w:u w:val="single"/>
        </w:rPr>
        <w:t>Deklaruję dostępność</w:t>
      </w:r>
      <w:r w:rsidR="00635FDC">
        <w:rPr>
          <w:b/>
          <w:u w:val="single"/>
        </w:rPr>
        <w:t xml:space="preserve"> w niżej wymienione dni</w:t>
      </w:r>
      <w:r w:rsidR="000234F6">
        <w:rPr>
          <w:b/>
          <w:u w:val="single"/>
        </w:rPr>
        <w:t xml:space="preserve"> tygodnia</w:t>
      </w:r>
      <w:r w:rsidR="00C57F08" w:rsidRPr="008A598A">
        <w:rPr>
          <w:b/>
          <w:u w:val="single"/>
        </w:rPr>
        <w:t>:</w:t>
      </w:r>
    </w:p>
    <w:p w14:paraId="33687B75" w14:textId="77777777" w:rsidR="008F0815" w:rsidRPr="008A598A" w:rsidRDefault="008F0815" w:rsidP="008C7555">
      <w:pPr>
        <w:adjustRightInd w:val="0"/>
        <w:ind w:firstLine="708"/>
        <w:jc w:val="both"/>
        <w:rPr>
          <w:b/>
          <w:u w:val="single"/>
        </w:rPr>
      </w:pPr>
    </w:p>
    <w:p w14:paraId="4A550AD3" w14:textId="77777777" w:rsidR="00635FDC" w:rsidRDefault="00BC49F0" w:rsidP="00C177E0">
      <w:pPr>
        <w:adjustRightInd w:val="0"/>
        <w:ind w:left="708"/>
        <w:jc w:val="both"/>
      </w:pPr>
      <w:r>
        <w:t>p</w:t>
      </w:r>
      <w:r w:rsidR="00C57F08">
        <w:t>oniedziałek</w:t>
      </w:r>
      <w:r w:rsidR="00635FDC">
        <w:t xml:space="preserve"> </w:t>
      </w:r>
      <w:r w:rsidR="008F0815">
        <w:tab/>
      </w:r>
      <w:r w:rsidR="008F0815">
        <w:tab/>
      </w:r>
      <w:r>
        <w:t>–</w:t>
      </w:r>
      <w:r w:rsidR="0042549E">
        <w:t xml:space="preserve"> </w:t>
      </w:r>
      <w:r>
        <w:tab/>
      </w:r>
      <w:r w:rsidR="008C7555">
        <w:t>TAK</w:t>
      </w:r>
      <w:r>
        <w:t xml:space="preserve"> </w:t>
      </w:r>
      <w:r w:rsidR="008C7555">
        <w:t>/</w:t>
      </w:r>
      <w:r>
        <w:t xml:space="preserve"> </w:t>
      </w:r>
      <w:r w:rsidR="008C7555">
        <w:t>NIE</w:t>
      </w:r>
      <w:r w:rsidR="00635FDC">
        <w:t>*</w:t>
      </w:r>
      <w:r w:rsidR="00C57F08">
        <w:t>,</w:t>
      </w:r>
    </w:p>
    <w:p w14:paraId="3B8D19E4" w14:textId="77777777" w:rsidR="00BC49F0" w:rsidRDefault="00C57F08" w:rsidP="00C177E0">
      <w:pPr>
        <w:adjustRightInd w:val="0"/>
        <w:ind w:left="708"/>
        <w:jc w:val="both"/>
      </w:pPr>
      <w:r>
        <w:t>wtorek</w:t>
      </w:r>
      <w:r w:rsidR="00635FDC">
        <w:t xml:space="preserve"> </w:t>
      </w:r>
      <w:r w:rsidR="008F0815">
        <w:tab/>
      </w:r>
      <w:r w:rsidR="008F0815">
        <w:tab/>
      </w:r>
      <w:r w:rsidR="00635FDC">
        <w:t xml:space="preserve">– </w:t>
      </w:r>
      <w:r w:rsidR="00BC49F0">
        <w:tab/>
      </w:r>
      <w:r w:rsidR="00635FDC">
        <w:t>TAK</w:t>
      </w:r>
      <w:r w:rsidR="00BC49F0">
        <w:t xml:space="preserve"> </w:t>
      </w:r>
      <w:r w:rsidR="00635FDC">
        <w:t>/</w:t>
      </w:r>
      <w:r w:rsidR="00BC49F0">
        <w:t xml:space="preserve"> </w:t>
      </w:r>
      <w:r w:rsidR="00635FDC">
        <w:t>NIE*</w:t>
      </w:r>
      <w:r>
        <w:t>,</w:t>
      </w:r>
    </w:p>
    <w:p w14:paraId="2F27267B" w14:textId="77777777" w:rsidR="00BC49F0" w:rsidRDefault="00C57F08" w:rsidP="00C177E0">
      <w:pPr>
        <w:adjustRightInd w:val="0"/>
        <w:ind w:left="708"/>
        <w:jc w:val="both"/>
      </w:pPr>
      <w:r>
        <w:t>środa</w:t>
      </w:r>
      <w:r w:rsidR="00635FDC">
        <w:t xml:space="preserve"> </w:t>
      </w:r>
      <w:r w:rsidR="008F0815">
        <w:tab/>
      </w:r>
      <w:r w:rsidR="008F0815">
        <w:tab/>
      </w:r>
      <w:r w:rsidR="008F0815">
        <w:tab/>
      </w:r>
      <w:r w:rsidR="00635FDC">
        <w:t xml:space="preserve">– </w:t>
      </w:r>
      <w:r w:rsidR="00BC49F0">
        <w:tab/>
      </w:r>
      <w:r w:rsidR="00635FDC">
        <w:t>TAK</w:t>
      </w:r>
      <w:r w:rsidR="000234F6">
        <w:t xml:space="preserve"> </w:t>
      </w:r>
      <w:r w:rsidR="00635FDC">
        <w:t>/</w:t>
      </w:r>
      <w:r w:rsidR="00BC49F0">
        <w:t xml:space="preserve"> </w:t>
      </w:r>
      <w:r w:rsidR="00635FDC">
        <w:t>NIE*</w:t>
      </w:r>
      <w:r w:rsidR="00BC49F0">
        <w:t>,</w:t>
      </w:r>
    </w:p>
    <w:p w14:paraId="0BFC10AF" w14:textId="77777777" w:rsidR="000234F6" w:rsidRDefault="00C57F08" w:rsidP="00C177E0">
      <w:pPr>
        <w:adjustRightInd w:val="0"/>
        <w:ind w:left="708"/>
        <w:jc w:val="both"/>
      </w:pPr>
      <w:r>
        <w:t>czwartek</w:t>
      </w:r>
      <w:r w:rsidR="008F0815">
        <w:tab/>
      </w:r>
      <w:r w:rsidR="008F0815">
        <w:tab/>
      </w:r>
      <w:r w:rsidR="000234F6">
        <w:t>-</w:t>
      </w:r>
      <w:r w:rsidR="000234F6">
        <w:tab/>
        <w:t>TAK /.NIE*,</w:t>
      </w:r>
    </w:p>
    <w:p w14:paraId="6018AE70" w14:textId="77777777" w:rsidR="008F0815" w:rsidRDefault="00C57F08" w:rsidP="00C177E0">
      <w:pPr>
        <w:adjustRightInd w:val="0"/>
        <w:ind w:left="708"/>
        <w:jc w:val="both"/>
      </w:pPr>
      <w:r>
        <w:t>piątek</w:t>
      </w:r>
      <w:r w:rsidR="008F0815">
        <w:tab/>
      </w:r>
      <w:r w:rsidR="008F0815">
        <w:tab/>
      </w:r>
      <w:r w:rsidR="008F0815">
        <w:tab/>
      </w:r>
      <w:r w:rsidR="000234F6">
        <w:t>-</w:t>
      </w:r>
      <w:r w:rsidR="000234F6">
        <w:tab/>
        <w:t>TAK /</w:t>
      </w:r>
      <w:r w:rsidR="00F572BD">
        <w:t xml:space="preserve"> </w:t>
      </w:r>
      <w:r w:rsidR="000234F6">
        <w:t>NIE*</w:t>
      </w:r>
      <w:r w:rsidR="00C177E0">
        <w:t xml:space="preserve">, </w:t>
      </w:r>
    </w:p>
    <w:p w14:paraId="2DE8E69D" w14:textId="77777777" w:rsidR="0042549E" w:rsidRDefault="00C177E0" w:rsidP="00C177E0">
      <w:pPr>
        <w:adjustRightInd w:val="0"/>
        <w:ind w:left="708"/>
        <w:jc w:val="both"/>
      </w:pPr>
      <w:r>
        <w:t>sobota</w:t>
      </w:r>
      <w:r w:rsidR="008F0815">
        <w:tab/>
      </w:r>
      <w:r w:rsidR="008F0815">
        <w:tab/>
      </w:r>
      <w:r w:rsidR="008F0815">
        <w:tab/>
        <w:t>-</w:t>
      </w:r>
      <w:r w:rsidR="008F0815">
        <w:tab/>
        <w:t>TAK</w:t>
      </w:r>
      <w:r w:rsidR="00F572BD">
        <w:t xml:space="preserve"> </w:t>
      </w:r>
      <w:r w:rsidR="008F0815">
        <w:t xml:space="preserve"> /</w:t>
      </w:r>
      <w:r w:rsidR="00F572BD">
        <w:t xml:space="preserve"> </w:t>
      </w:r>
      <w:r w:rsidR="008F0815">
        <w:t>NIE</w:t>
      </w:r>
      <w:r w:rsidR="00F572BD">
        <w:t>*</w:t>
      </w:r>
      <w:r w:rsidR="0003796F">
        <w:t>.</w:t>
      </w:r>
    </w:p>
    <w:p w14:paraId="5AE3EC66" w14:textId="77777777" w:rsidR="00C177E0" w:rsidRDefault="00155A92" w:rsidP="00155A92">
      <w:pPr>
        <w:adjustRightInd w:val="0"/>
        <w:ind w:left="708"/>
        <w:jc w:val="both"/>
      </w:pPr>
      <w:r>
        <w:t>*</w:t>
      </w:r>
      <w:r w:rsidR="00F572BD">
        <w:t>- niepotrzebne skreślić.</w:t>
      </w:r>
    </w:p>
    <w:p w14:paraId="74F0FD50" w14:textId="77777777" w:rsidR="00155A92" w:rsidRDefault="00155A92" w:rsidP="00C177E0">
      <w:pPr>
        <w:adjustRightInd w:val="0"/>
        <w:ind w:left="708"/>
        <w:jc w:val="both"/>
        <w:rPr>
          <w:b/>
          <w:u w:val="single"/>
        </w:rPr>
      </w:pPr>
    </w:p>
    <w:p w14:paraId="5C32D45B" w14:textId="77777777" w:rsidR="00AA58A7" w:rsidRPr="008A598A" w:rsidRDefault="00AA58A7" w:rsidP="00C177E0">
      <w:pPr>
        <w:adjustRightInd w:val="0"/>
        <w:ind w:left="708"/>
        <w:jc w:val="both"/>
        <w:rPr>
          <w:b/>
          <w:u w:val="single"/>
        </w:rPr>
      </w:pPr>
      <w:r w:rsidRPr="008A598A">
        <w:rPr>
          <w:b/>
          <w:u w:val="single"/>
        </w:rPr>
        <w:t>Deklarują ciągłość</w:t>
      </w:r>
      <w:r w:rsidR="00155A92">
        <w:rPr>
          <w:b/>
          <w:u w:val="single"/>
        </w:rPr>
        <w:t xml:space="preserve"> w roku kalendarzowym</w:t>
      </w:r>
      <w:r w:rsidRPr="008A598A">
        <w:rPr>
          <w:b/>
          <w:u w:val="single"/>
        </w:rPr>
        <w:t>:</w:t>
      </w:r>
    </w:p>
    <w:p w14:paraId="25098F49" w14:textId="77777777" w:rsidR="00155A92" w:rsidRDefault="00155A92" w:rsidP="00C177E0">
      <w:pPr>
        <w:adjustRightInd w:val="0"/>
        <w:ind w:left="708"/>
        <w:jc w:val="both"/>
      </w:pPr>
    </w:p>
    <w:p w14:paraId="7ACAB065" w14:textId="77777777" w:rsidR="00B112EF" w:rsidRDefault="00AA58A7" w:rsidP="00C177E0">
      <w:pPr>
        <w:adjustRightInd w:val="0"/>
        <w:ind w:left="708"/>
        <w:jc w:val="both"/>
      </w:pPr>
      <w:r>
        <w:t>I kwartał</w:t>
      </w:r>
      <w:r w:rsidR="00155A92">
        <w:t xml:space="preserve"> </w:t>
      </w:r>
      <w:r w:rsidR="00B112EF">
        <w:tab/>
      </w:r>
      <w:r w:rsidR="00B112EF">
        <w:tab/>
      </w:r>
      <w:r w:rsidR="00155A92">
        <w:t xml:space="preserve">– </w:t>
      </w:r>
      <w:r w:rsidR="00B112EF">
        <w:tab/>
      </w:r>
      <w:r w:rsidR="00155A92">
        <w:t>TAK / NIE*,</w:t>
      </w:r>
      <w:r>
        <w:t xml:space="preserve"> </w:t>
      </w:r>
    </w:p>
    <w:p w14:paraId="4CDDFA77" w14:textId="77777777" w:rsidR="00B112EF" w:rsidRDefault="00AA58A7" w:rsidP="00C177E0">
      <w:pPr>
        <w:adjustRightInd w:val="0"/>
        <w:ind w:left="708"/>
        <w:jc w:val="both"/>
      </w:pPr>
      <w:r>
        <w:t>II kwartał</w:t>
      </w:r>
      <w:r w:rsidR="00155A92">
        <w:t xml:space="preserve"> </w:t>
      </w:r>
      <w:r w:rsidR="00B112EF">
        <w:tab/>
      </w:r>
      <w:r w:rsidR="00B112EF">
        <w:tab/>
        <w:t>–</w:t>
      </w:r>
      <w:r w:rsidR="00155A92">
        <w:t xml:space="preserve"> </w:t>
      </w:r>
      <w:r w:rsidR="00B112EF">
        <w:tab/>
        <w:t>TAK / NIE*,</w:t>
      </w:r>
      <w:r>
        <w:t xml:space="preserve"> </w:t>
      </w:r>
    </w:p>
    <w:p w14:paraId="7ADE9718" w14:textId="77777777" w:rsidR="00B112EF" w:rsidRDefault="00AA58A7" w:rsidP="00C177E0">
      <w:pPr>
        <w:adjustRightInd w:val="0"/>
        <w:ind w:left="708"/>
        <w:jc w:val="both"/>
      </w:pPr>
      <w:r>
        <w:t>III kwartał</w:t>
      </w:r>
      <w:r w:rsidR="00B112EF">
        <w:t xml:space="preserve"> </w:t>
      </w:r>
      <w:r w:rsidR="00B112EF">
        <w:tab/>
      </w:r>
      <w:r w:rsidR="00B112EF">
        <w:tab/>
        <w:t xml:space="preserve">– </w:t>
      </w:r>
      <w:r w:rsidR="00B112EF">
        <w:tab/>
        <w:t>TAK / NIE*</w:t>
      </w:r>
      <w:r>
        <w:t xml:space="preserve">, </w:t>
      </w:r>
    </w:p>
    <w:p w14:paraId="48577B30" w14:textId="77777777" w:rsidR="00C177E0" w:rsidRDefault="00AA58A7" w:rsidP="00C177E0">
      <w:pPr>
        <w:adjustRightInd w:val="0"/>
        <w:ind w:left="708"/>
        <w:jc w:val="both"/>
      </w:pPr>
      <w:r>
        <w:t xml:space="preserve">IV kwartał </w:t>
      </w:r>
      <w:r w:rsidR="00042971">
        <w:tab/>
      </w:r>
      <w:r w:rsidR="00042971">
        <w:tab/>
        <w:t>-</w:t>
      </w:r>
      <w:r w:rsidR="00042971">
        <w:tab/>
        <w:t>TAK / NIE*.</w:t>
      </w:r>
    </w:p>
    <w:p w14:paraId="5F1DC9DC" w14:textId="77777777" w:rsidR="00042971" w:rsidRDefault="00042971" w:rsidP="00042971">
      <w:pPr>
        <w:adjustRightInd w:val="0"/>
        <w:ind w:left="708"/>
        <w:jc w:val="both"/>
      </w:pPr>
      <w:r>
        <w:t>*- niepotrzebne skreślić.</w:t>
      </w:r>
    </w:p>
    <w:p w14:paraId="14D5EC91" w14:textId="77777777" w:rsidR="008C7555" w:rsidRDefault="008C7555" w:rsidP="00C177E0">
      <w:pPr>
        <w:adjustRightInd w:val="0"/>
        <w:ind w:left="708"/>
        <w:jc w:val="both"/>
      </w:pPr>
    </w:p>
    <w:p w14:paraId="6DE142E0" w14:textId="0E98E360" w:rsidR="007A586C" w:rsidRDefault="007A586C" w:rsidP="00A813D2">
      <w:pPr>
        <w:adjustRightInd w:val="0"/>
        <w:ind w:left="709" w:hanging="709"/>
        <w:jc w:val="both"/>
      </w:pPr>
      <w:r>
        <w:t xml:space="preserve">2. </w:t>
      </w:r>
      <w:r w:rsidR="00780EAB">
        <w:tab/>
      </w:r>
      <w:r w:rsidR="002F6133">
        <w:t>O</w:t>
      </w:r>
      <w:r w:rsidR="002F6133">
        <w:rPr>
          <w:rFonts w:eastAsia="TimesNewRoman"/>
        </w:rPr>
        <w:t>ś</w:t>
      </w:r>
      <w:r w:rsidR="002F6133">
        <w:t>wiadczam, że zapoznałam/em si</w:t>
      </w:r>
      <w:r w:rsidR="002F6133">
        <w:rPr>
          <w:rFonts w:eastAsia="TimesNewRoman"/>
        </w:rPr>
        <w:t xml:space="preserve">ę </w:t>
      </w:r>
      <w:r w:rsidR="002F6133">
        <w:t>z przepisami Ustawy z dnia 15.04.2011r. o działalno</w:t>
      </w:r>
      <w:r w:rsidR="002F6133">
        <w:rPr>
          <w:rFonts w:eastAsia="TimesNewRoman"/>
        </w:rPr>
        <w:t>ś</w:t>
      </w:r>
      <w:r w:rsidR="002F6133">
        <w:t>ci leczniczej (tj. Dz. U. z 2022 r. poz. 633 ze zm.).</w:t>
      </w:r>
    </w:p>
    <w:p w14:paraId="75CF8129" w14:textId="77777777" w:rsidR="007A586C" w:rsidRPr="00A813D2" w:rsidRDefault="007A586C" w:rsidP="00A813D2">
      <w:pPr>
        <w:adjustRightInd w:val="0"/>
        <w:ind w:left="709" w:hanging="709"/>
        <w:jc w:val="both"/>
        <w:rPr>
          <w:rFonts w:ascii="TimesNewRoman" w:eastAsia="TimesNewRoman" w:cs="TimesNewRoman"/>
        </w:rPr>
      </w:pPr>
      <w:r>
        <w:t xml:space="preserve">3.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780EAB">
        <w:t>ż</w:t>
      </w:r>
      <w:r>
        <w:t>e posiadam uprawnienia i kwalifikacje niezb</w:t>
      </w:r>
      <w:r>
        <w:rPr>
          <w:rFonts w:ascii="TimesNewRoman" w:eastAsia="TimesNewRoman" w:cs="TimesNewRoman" w:hint="eastAsia"/>
        </w:rPr>
        <w:t>ę</w:t>
      </w:r>
      <w:r>
        <w:t xml:space="preserve">dne do udzielania </w:t>
      </w:r>
      <w:r>
        <w:rPr>
          <w:rFonts w:ascii="TimesNewRoman" w:eastAsia="TimesNewRoman" w:cs="TimesNewRoman" w:hint="eastAsia"/>
        </w:rPr>
        <w:t>ś</w:t>
      </w:r>
      <w:r>
        <w:t>wiadcze</w:t>
      </w:r>
      <w:r>
        <w:rPr>
          <w:rFonts w:ascii="TimesNewRoman" w:eastAsia="TimesNewRoman" w:cs="TimesNewRoman" w:hint="eastAsia"/>
        </w:rPr>
        <w:t>ń</w:t>
      </w:r>
      <w:r w:rsidR="00A813D2">
        <w:rPr>
          <w:rFonts w:ascii="TimesNewRoman" w:eastAsia="TimesNewRoman" w:cs="TimesNewRoman"/>
        </w:rPr>
        <w:t xml:space="preserve"> </w:t>
      </w:r>
      <w:r>
        <w:t>zdrowotnych obj</w:t>
      </w:r>
      <w:r>
        <w:rPr>
          <w:rFonts w:ascii="TimesNewRoman" w:eastAsia="TimesNewRoman" w:cs="TimesNewRoman" w:hint="eastAsia"/>
        </w:rPr>
        <w:t>ę</w:t>
      </w:r>
      <w:r>
        <w:t>tych przedmiotem zamówienia.</w:t>
      </w:r>
    </w:p>
    <w:p w14:paraId="349AF06A" w14:textId="77777777" w:rsidR="007A586C" w:rsidRDefault="007A586C" w:rsidP="00EF4990">
      <w:pPr>
        <w:adjustRightInd w:val="0"/>
        <w:jc w:val="both"/>
      </w:pPr>
      <w:r>
        <w:t xml:space="preserve">4. </w:t>
      </w:r>
      <w:r w:rsidR="00780EAB">
        <w:tab/>
      </w:r>
      <w:r>
        <w:t>Zobowi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do osobistego udzielania powy</w:t>
      </w:r>
      <w:r w:rsidR="00780EAB">
        <w:t>ż</w:t>
      </w:r>
      <w:r>
        <w:t xml:space="preserve">ej zadeklarowanych </w:t>
      </w:r>
      <w:r>
        <w:rPr>
          <w:rFonts w:ascii="TimesNewRoman" w:eastAsia="TimesNewRoman" w:cs="TimesNewRoman" w:hint="eastAsia"/>
        </w:rPr>
        <w:t>ś</w:t>
      </w:r>
      <w:r>
        <w:t>wiadcze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 w:rsidR="00780EAB">
        <w:rPr>
          <w:rFonts w:ascii="TimesNewRoman" w:eastAsia="TimesNewRoman" w:cs="TimesNewRoman"/>
        </w:rPr>
        <w:tab/>
      </w:r>
      <w:r>
        <w:t>zdrowotnych.</w:t>
      </w:r>
    </w:p>
    <w:p w14:paraId="3705E95A" w14:textId="319B756D" w:rsidR="007A586C" w:rsidRDefault="007A586C" w:rsidP="002F6133">
      <w:pPr>
        <w:adjustRightInd w:val="0"/>
        <w:ind w:left="705" w:hanging="705"/>
        <w:jc w:val="both"/>
      </w:pPr>
      <w:r>
        <w:t xml:space="preserve">5. </w:t>
      </w:r>
      <w:r w:rsidR="00780EAB">
        <w:tab/>
      </w:r>
      <w:r>
        <w:t>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 xml:space="preserve">cznika nr </w:t>
      </w:r>
      <w:r w:rsidR="005969FB">
        <w:t>5</w:t>
      </w:r>
      <w:r>
        <w:t xml:space="preserve"> (projekt umowy),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 xml:space="preserve">do niego </w:t>
      </w:r>
      <w:r w:rsidR="00780EAB">
        <w:t>ż</w:t>
      </w:r>
      <w:r>
        <w:t xml:space="preserve">adnych </w:t>
      </w:r>
      <w:r w:rsidR="00780EAB">
        <w:tab/>
      </w:r>
      <w:r>
        <w:t>uwag i w</w:t>
      </w:r>
      <w:r w:rsidR="00780EAB">
        <w:t xml:space="preserve"> </w:t>
      </w:r>
      <w:r>
        <w:t>pełni go akceptuj</w:t>
      </w:r>
      <w:r>
        <w:rPr>
          <w:rFonts w:ascii="TimesNewRoman" w:eastAsia="TimesNewRoman" w:cs="TimesNewRoman" w:hint="eastAsia"/>
        </w:rPr>
        <w:t>ę</w:t>
      </w:r>
      <w:ins w:id="0" w:author="Jerzykowski i Wspólnicy. Sp.K." w:date="2022-12-06T12:19:00Z">
        <w:r w:rsidR="00F22A15">
          <w:rPr>
            <w:rFonts w:ascii="TimesNewRoman" w:eastAsia="TimesNewRoman" w:cs="TimesNewRoman"/>
          </w:rPr>
          <w:t>.</w:t>
        </w:r>
      </w:ins>
      <w:r>
        <w:rPr>
          <w:rFonts w:ascii="TimesNewRoman" w:eastAsia="TimesNewRoman" w:cs="TimesNewRoman"/>
        </w:rPr>
        <w:t xml:space="preserve"> </w:t>
      </w:r>
      <w:r w:rsidR="00A97109">
        <w:t xml:space="preserve"> Oświadczam, że </w:t>
      </w:r>
      <w:r w:rsidR="00336E7C">
        <w:t xml:space="preserve">w przypadku akceptacji oferty zobowiązuję się </w:t>
      </w:r>
      <w:r w:rsidR="00336E7C">
        <w:lastRenderedPageBreak/>
        <w:t xml:space="preserve">do podpisania umowy na warunkach zawartych w dokumentach konkursu zgodnie z wzorem umowy- załącznik nr 5 do </w:t>
      </w:r>
      <w:r w:rsidR="009B5E8B">
        <w:t>SWKO</w:t>
      </w:r>
      <w:r w:rsidR="00336E7C">
        <w:t>.</w:t>
      </w:r>
    </w:p>
    <w:p w14:paraId="415F4820" w14:textId="77777777" w:rsidR="007A586C" w:rsidRDefault="007A586C" w:rsidP="00A813D2">
      <w:pPr>
        <w:adjustRightInd w:val="0"/>
        <w:ind w:left="709" w:hanging="709"/>
        <w:jc w:val="both"/>
      </w:pPr>
      <w:r>
        <w:t xml:space="preserve">6. </w:t>
      </w:r>
      <w:r w:rsidR="00780EAB">
        <w:tab/>
      </w:r>
      <w:r>
        <w:t>Zobowi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do prowadzenia dokumentacji medycznej wynikaj</w:t>
      </w:r>
      <w:r>
        <w:rPr>
          <w:rFonts w:ascii="TimesNewRoman" w:eastAsia="TimesNewRoman" w:cs="TimesNewRoman" w:hint="eastAsia"/>
        </w:rPr>
        <w:t>ą</w:t>
      </w:r>
      <w:r>
        <w:t>cej z obowi</w:t>
      </w:r>
      <w:r>
        <w:rPr>
          <w:rFonts w:ascii="TimesNewRoman" w:eastAsia="TimesNewRoman" w:cs="TimesNewRoman" w:hint="eastAsia"/>
        </w:rPr>
        <w:t>ą</w:t>
      </w:r>
      <w:r>
        <w:t>zuj</w:t>
      </w:r>
      <w:r>
        <w:rPr>
          <w:rFonts w:ascii="TimesNewRoman" w:eastAsia="TimesNewRoman" w:cs="TimesNewRoman" w:hint="eastAsia"/>
        </w:rPr>
        <w:t>ą</w:t>
      </w:r>
      <w:r>
        <w:t>cych</w:t>
      </w:r>
      <w:r w:rsidR="00A813D2">
        <w:t xml:space="preserve"> </w:t>
      </w:r>
      <w:r>
        <w:t>przepisów.</w:t>
      </w:r>
    </w:p>
    <w:p w14:paraId="7F5ED94D" w14:textId="59C3BCCF" w:rsidR="007A586C" w:rsidRDefault="007A586C" w:rsidP="00EF4990">
      <w:pPr>
        <w:adjustRightInd w:val="0"/>
        <w:jc w:val="both"/>
      </w:pPr>
      <w:r>
        <w:t xml:space="preserve">7. </w:t>
      </w:r>
      <w:r w:rsidR="00780EAB">
        <w:tab/>
      </w:r>
      <w:r>
        <w:t>Uwa</w:t>
      </w:r>
      <w:r w:rsidR="00780EAB">
        <w:t>ż</w:t>
      </w:r>
      <w:r>
        <w:t>am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 zwi</w:t>
      </w:r>
      <w:r>
        <w:rPr>
          <w:rFonts w:ascii="TimesNewRoman" w:eastAsia="TimesNewRoman" w:cs="TimesNewRoman" w:hint="eastAsia"/>
        </w:rPr>
        <w:t>ą</w:t>
      </w:r>
      <w:r>
        <w:t>zan</w:t>
      </w:r>
      <w:r>
        <w:rPr>
          <w:rFonts w:ascii="TimesNewRoman" w:eastAsia="TimesNewRoman" w:cs="TimesNewRoman" w:hint="eastAsia"/>
        </w:rPr>
        <w:t>ą</w:t>
      </w:r>
      <w:r>
        <w:t>/ego niniejsz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ofert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przez okres </w:t>
      </w:r>
      <w:r>
        <w:rPr>
          <w:b/>
          <w:bCs/>
        </w:rPr>
        <w:t xml:space="preserve">30 dni </w:t>
      </w:r>
      <w:r>
        <w:t xml:space="preserve">od upływu terminu </w:t>
      </w:r>
      <w:r w:rsidR="00780EAB">
        <w:tab/>
      </w:r>
      <w:r>
        <w:t>składania</w:t>
      </w:r>
      <w:r w:rsidR="00780EAB">
        <w:t xml:space="preserve"> </w:t>
      </w:r>
      <w:r>
        <w:t>ofert</w:t>
      </w:r>
      <w:r w:rsidR="00780EAB">
        <w:t>.</w:t>
      </w:r>
    </w:p>
    <w:p w14:paraId="0E227F08" w14:textId="77777777" w:rsidR="002F6133" w:rsidRDefault="002F6133" w:rsidP="002F6133">
      <w:pPr>
        <w:ind w:left="705" w:hanging="705"/>
        <w:jc w:val="both"/>
      </w:pPr>
      <w:r>
        <w:t xml:space="preserve">8. </w:t>
      </w:r>
      <w:r>
        <w:tab/>
        <w:t>Oświadczam, iż realizując umowę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74C34B77" w14:textId="55381FC9" w:rsidR="007A586C" w:rsidRDefault="002F6133" w:rsidP="002F6133">
      <w:pPr>
        <w:ind w:left="705" w:hanging="705"/>
        <w:jc w:val="both"/>
      </w:pPr>
      <w:r>
        <w:t xml:space="preserve">9. </w:t>
      </w:r>
      <w:r>
        <w:tab/>
      </w:r>
      <w:r w:rsidR="007A586C">
        <w:t>Na potwierdzenie spełnienia wymaga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oferty zał</w:t>
      </w:r>
      <w:r w:rsidR="007A586C">
        <w:rPr>
          <w:rFonts w:ascii="TimesNewRoman" w:eastAsia="TimesNewRoman" w:cs="TimesNewRoman" w:hint="eastAsia"/>
        </w:rPr>
        <w:t>ą</w:t>
      </w:r>
      <w:r w:rsidR="007A586C">
        <w:t>czam wymagane dokumenty i kserokopie</w:t>
      </w:r>
    </w:p>
    <w:p w14:paraId="03331509" w14:textId="77777777" w:rsidR="007A586C" w:rsidRDefault="00780EAB" w:rsidP="00EF4990">
      <w:pPr>
        <w:adjustRightInd w:val="0"/>
        <w:jc w:val="both"/>
      </w:pPr>
      <w:r>
        <w:tab/>
      </w:r>
      <w:r w:rsidR="007A586C">
        <w:t>dokumentów:</w:t>
      </w:r>
    </w:p>
    <w:p w14:paraId="59BAB709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………………………………………………………………………………………………………..</w:t>
      </w:r>
    </w:p>
    <w:p w14:paraId="6B0CBA06" w14:textId="77777777" w:rsidR="007A586C" w:rsidRDefault="007A586C" w:rsidP="007A586C">
      <w:pPr>
        <w:adjustRightInd w:val="0"/>
      </w:pPr>
      <w:r>
        <w:t>……………………………………………………</w:t>
      </w:r>
      <w:r w:rsidR="00A813D2">
        <w:t>.................................................</w:t>
      </w:r>
      <w:r>
        <w:t>…………………</w:t>
      </w:r>
    </w:p>
    <w:p w14:paraId="62495C48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…………………………………………………………………………………………………………</w:t>
      </w:r>
    </w:p>
    <w:p w14:paraId="336629C6" w14:textId="77777777" w:rsidR="00BE4F85" w:rsidRDefault="00BE4F85" w:rsidP="00BE4F85">
      <w:pPr>
        <w:adjustRightInd w:val="0"/>
      </w:pPr>
      <w:r>
        <w:t>………………………………………………………………………………………………………..</w:t>
      </w:r>
    </w:p>
    <w:p w14:paraId="715D4ED1" w14:textId="77777777" w:rsidR="00E27F5F" w:rsidRDefault="00A813D2" w:rsidP="007A586C">
      <w:pPr>
        <w:adjustRightInd w:val="0"/>
      </w:pPr>
      <w:r>
        <w:t>............................................................................................................................................................</w:t>
      </w:r>
    </w:p>
    <w:p w14:paraId="23A5A97B" w14:textId="77777777" w:rsidR="00524359" w:rsidRDefault="00524359" w:rsidP="00524359">
      <w:pPr>
        <w:adjustRightInd w:val="0"/>
      </w:pPr>
      <w:r>
        <w:t>………………………………………………………………………………………………………..</w:t>
      </w:r>
    </w:p>
    <w:p w14:paraId="25638969" w14:textId="77777777" w:rsidR="00524359" w:rsidRDefault="00524359" w:rsidP="00524359">
      <w:pPr>
        <w:adjustRightInd w:val="0"/>
      </w:pPr>
      <w:r>
        <w:t>…………………………………………………………………………………………………………</w:t>
      </w:r>
    </w:p>
    <w:p w14:paraId="769B3DAF" w14:textId="77777777" w:rsidR="007A586C" w:rsidRDefault="007A586C" w:rsidP="007A586C">
      <w:pPr>
        <w:adjustRightInd w:val="0"/>
      </w:pPr>
      <w:r>
        <w:t>………………………………..</w:t>
      </w:r>
    </w:p>
    <w:p w14:paraId="3C9A59C9" w14:textId="77777777" w:rsidR="00780EAB" w:rsidRDefault="00EF4990" w:rsidP="007A586C">
      <w:pPr>
        <w:adjustRightInd w:val="0"/>
      </w:pPr>
      <w:r>
        <w:t xml:space="preserve">         </w:t>
      </w:r>
      <w:r w:rsidR="007A586C">
        <w:t>Miejscowo</w:t>
      </w:r>
      <w:r w:rsidR="007A586C">
        <w:rPr>
          <w:rFonts w:ascii="TimesNewRoman" w:eastAsia="TimesNewRoman" w:cs="TimesNewRoman" w:hint="eastAsia"/>
        </w:rPr>
        <w:t>ść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i data </w:t>
      </w:r>
    </w:p>
    <w:p w14:paraId="08734D90" w14:textId="77777777" w:rsidR="00780EAB" w:rsidRDefault="00780EAB" w:rsidP="007A586C">
      <w:pPr>
        <w:adjustRightInd w:val="0"/>
      </w:pPr>
    </w:p>
    <w:p w14:paraId="4A73431C" w14:textId="77777777" w:rsidR="007A586C" w:rsidRDefault="00780EAB" w:rsidP="007A586C">
      <w:pPr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A586C">
        <w:t>……………………………</w:t>
      </w:r>
    </w:p>
    <w:p w14:paraId="42E2730C" w14:textId="77777777" w:rsidR="007A586C" w:rsidRDefault="00780EAB" w:rsidP="00042971">
      <w:pPr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4990">
        <w:t xml:space="preserve">       </w:t>
      </w:r>
      <w:r w:rsidR="007A586C">
        <w:t>(podpis i piecz</w:t>
      </w:r>
      <w:r w:rsidR="007A586C">
        <w:rPr>
          <w:rFonts w:ascii="TimesNewRoman" w:eastAsia="TimesNewRoman" w:cs="TimesNewRoman" w:hint="eastAsia"/>
        </w:rPr>
        <w:t>ęć</w:t>
      </w:r>
      <w:r w:rsidR="007A586C">
        <w:rPr>
          <w:rFonts w:ascii="TimesNewRoman" w:eastAsia="TimesNewRoman" w:cs="TimesNewRoman"/>
        </w:rPr>
        <w:t xml:space="preserve"> </w:t>
      </w:r>
      <w:r w:rsidR="007A586C">
        <w:t>imienna Oferenta)</w:t>
      </w:r>
    </w:p>
    <w:sectPr w:rsidR="007A586C" w:rsidSect="00E27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900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9C9E6" w14:textId="77777777" w:rsidR="00B0605D" w:rsidRDefault="00B0605D" w:rsidP="0005062F">
      <w:r>
        <w:separator/>
      </w:r>
    </w:p>
  </w:endnote>
  <w:endnote w:type="continuationSeparator" w:id="0">
    <w:p w14:paraId="76C1ABB1" w14:textId="77777777" w:rsidR="00B0605D" w:rsidRDefault="00B0605D" w:rsidP="0005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B938" w14:textId="77777777" w:rsidR="0005062F" w:rsidRDefault="000506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5D39" w14:textId="77777777" w:rsidR="0005062F" w:rsidRDefault="00B25F8C">
    <w:pPr>
      <w:pStyle w:val="Stopka"/>
      <w:jc w:val="right"/>
    </w:pPr>
    <w:r>
      <w:rPr>
        <w:noProof/>
      </w:rPr>
      <w:fldChar w:fldCharType="begin"/>
    </w:r>
    <w:r w:rsidR="008D3092">
      <w:rPr>
        <w:noProof/>
      </w:rPr>
      <w:instrText xml:space="preserve"> PAGE   \* MERGEFORMAT </w:instrText>
    </w:r>
    <w:r>
      <w:rPr>
        <w:noProof/>
      </w:rPr>
      <w:fldChar w:fldCharType="separate"/>
    </w:r>
    <w:r w:rsidR="000364F0">
      <w:rPr>
        <w:noProof/>
      </w:rPr>
      <w:t>2</w:t>
    </w:r>
    <w:r>
      <w:rPr>
        <w:noProof/>
      </w:rPr>
      <w:fldChar w:fldCharType="end"/>
    </w:r>
  </w:p>
  <w:p w14:paraId="62313350" w14:textId="77777777" w:rsidR="0005062F" w:rsidRDefault="000506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9969" w14:textId="77777777" w:rsidR="0005062F" w:rsidRDefault="000506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7F170" w14:textId="77777777" w:rsidR="00B0605D" w:rsidRDefault="00B0605D" w:rsidP="0005062F">
      <w:r>
        <w:separator/>
      </w:r>
    </w:p>
  </w:footnote>
  <w:footnote w:type="continuationSeparator" w:id="0">
    <w:p w14:paraId="742F5ED3" w14:textId="77777777" w:rsidR="00B0605D" w:rsidRDefault="00B0605D" w:rsidP="0005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648E" w14:textId="77777777" w:rsidR="0005062F" w:rsidRDefault="000506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E032" w14:textId="77777777" w:rsidR="0005062F" w:rsidRDefault="000506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8561" w14:textId="77777777" w:rsidR="0005062F" w:rsidRDefault="000506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F5A4D"/>
    <w:multiLevelType w:val="hybridMultilevel"/>
    <w:tmpl w:val="7C46F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D41CE"/>
    <w:multiLevelType w:val="hybridMultilevel"/>
    <w:tmpl w:val="7A8CC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B1A9C"/>
    <w:multiLevelType w:val="hybridMultilevel"/>
    <w:tmpl w:val="58868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604B6"/>
    <w:multiLevelType w:val="hybridMultilevel"/>
    <w:tmpl w:val="3880FF94"/>
    <w:lvl w:ilvl="0" w:tplc="D2D83366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00443906">
    <w:abstractNumId w:val="1"/>
  </w:num>
  <w:num w:numId="2" w16cid:durableId="1802531224">
    <w:abstractNumId w:val="0"/>
  </w:num>
  <w:num w:numId="3" w16cid:durableId="1898274184">
    <w:abstractNumId w:val="2"/>
  </w:num>
  <w:num w:numId="4" w16cid:durableId="135557596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6C"/>
    <w:rsid w:val="00004160"/>
    <w:rsid w:val="00007E13"/>
    <w:rsid w:val="00011CE7"/>
    <w:rsid w:val="00015A2A"/>
    <w:rsid w:val="000211C2"/>
    <w:rsid w:val="000234F6"/>
    <w:rsid w:val="00024931"/>
    <w:rsid w:val="00026A14"/>
    <w:rsid w:val="00027F48"/>
    <w:rsid w:val="0003313E"/>
    <w:rsid w:val="000349CB"/>
    <w:rsid w:val="000364F0"/>
    <w:rsid w:val="0003796F"/>
    <w:rsid w:val="00042971"/>
    <w:rsid w:val="0005062F"/>
    <w:rsid w:val="00056EC8"/>
    <w:rsid w:val="000609CF"/>
    <w:rsid w:val="00063564"/>
    <w:rsid w:val="00065B75"/>
    <w:rsid w:val="000733D8"/>
    <w:rsid w:val="000760EB"/>
    <w:rsid w:val="00082147"/>
    <w:rsid w:val="00082919"/>
    <w:rsid w:val="00082B0B"/>
    <w:rsid w:val="00084C62"/>
    <w:rsid w:val="00087BA4"/>
    <w:rsid w:val="000A177A"/>
    <w:rsid w:val="000A3BCE"/>
    <w:rsid w:val="000A493E"/>
    <w:rsid w:val="000A7B7C"/>
    <w:rsid w:val="000B045F"/>
    <w:rsid w:val="000B348E"/>
    <w:rsid w:val="000B6633"/>
    <w:rsid w:val="000B766F"/>
    <w:rsid w:val="000C7027"/>
    <w:rsid w:val="000D69DB"/>
    <w:rsid w:val="000D6CE9"/>
    <w:rsid w:val="000E1898"/>
    <w:rsid w:val="000E39B9"/>
    <w:rsid w:val="000F030B"/>
    <w:rsid w:val="000F37C2"/>
    <w:rsid w:val="000F51FE"/>
    <w:rsid w:val="000F6C61"/>
    <w:rsid w:val="00101ADE"/>
    <w:rsid w:val="001145DB"/>
    <w:rsid w:val="001234BF"/>
    <w:rsid w:val="0012750F"/>
    <w:rsid w:val="00134D14"/>
    <w:rsid w:val="00136C30"/>
    <w:rsid w:val="00143423"/>
    <w:rsid w:val="00147BD4"/>
    <w:rsid w:val="0015114D"/>
    <w:rsid w:val="00155A92"/>
    <w:rsid w:val="00184B8D"/>
    <w:rsid w:val="00186D27"/>
    <w:rsid w:val="00193B99"/>
    <w:rsid w:val="00197155"/>
    <w:rsid w:val="001A718D"/>
    <w:rsid w:val="001B2369"/>
    <w:rsid w:val="001D09BD"/>
    <w:rsid w:val="001D2F2B"/>
    <w:rsid w:val="001D3AC4"/>
    <w:rsid w:val="001D66B9"/>
    <w:rsid w:val="001E437E"/>
    <w:rsid w:val="001E4B9C"/>
    <w:rsid w:val="001F1555"/>
    <w:rsid w:val="001F174A"/>
    <w:rsid w:val="001F2213"/>
    <w:rsid w:val="00205CD0"/>
    <w:rsid w:val="002062EF"/>
    <w:rsid w:val="00211136"/>
    <w:rsid w:val="00211D7E"/>
    <w:rsid w:val="00235669"/>
    <w:rsid w:val="00247269"/>
    <w:rsid w:val="00250A4E"/>
    <w:rsid w:val="00257C70"/>
    <w:rsid w:val="002709E2"/>
    <w:rsid w:val="00271974"/>
    <w:rsid w:val="00273483"/>
    <w:rsid w:val="0027663C"/>
    <w:rsid w:val="00281270"/>
    <w:rsid w:val="00281567"/>
    <w:rsid w:val="0029314C"/>
    <w:rsid w:val="00297C06"/>
    <w:rsid w:val="002A33B2"/>
    <w:rsid w:val="002B1BBF"/>
    <w:rsid w:val="002B4275"/>
    <w:rsid w:val="002B6E26"/>
    <w:rsid w:val="002C22FC"/>
    <w:rsid w:val="002C2970"/>
    <w:rsid w:val="002D05F0"/>
    <w:rsid w:val="002D3EA7"/>
    <w:rsid w:val="002D51AF"/>
    <w:rsid w:val="002D700E"/>
    <w:rsid w:val="002D720B"/>
    <w:rsid w:val="002E01D6"/>
    <w:rsid w:val="002E0825"/>
    <w:rsid w:val="002E0DC8"/>
    <w:rsid w:val="002E220A"/>
    <w:rsid w:val="002F6133"/>
    <w:rsid w:val="003023C8"/>
    <w:rsid w:val="003024CE"/>
    <w:rsid w:val="00303145"/>
    <w:rsid w:val="003045A3"/>
    <w:rsid w:val="00312B7B"/>
    <w:rsid w:val="003165EF"/>
    <w:rsid w:val="00330109"/>
    <w:rsid w:val="00331C76"/>
    <w:rsid w:val="003338C7"/>
    <w:rsid w:val="00336E7C"/>
    <w:rsid w:val="00337395"/>
    <w:rsid w:val="003559AB"/>
    <w:rsid w:val="00355E3A"/>
    <w:rsid w:val="003740D6"/>
    <w:rsid w:val="00384B5E"/>
    <w:rsid w:val="00384C5B"/>
    <w:rsid w:val="00387DC4"/>
    <w:rsid w:val="00393BDE"/>
    <w:rsid w:val="00394682"/>
    <w:rsid w:val="00395F82"/>
    <w:rsid w:val="00396109"/>
    <w:rsid w:val="003A20B0"/>
    <w:rsid w:val="003A761E"/>
    <w:rsid w:val="003B4534"/>
    <w:rsid w:val="003B4D18"/>
    <w:rsid w:val="003B4D90"/>
    <w:rsid w:val="003B51F6"/>
    <w:rsid w:val="003C3BD6"/>
    <w:rsid w:val="003D49D3"/>
    <w:rsid w:val="003D4F3B"/>
    <w:rsid w:val="003D7C40"/>
    <w:rsid w:val="003E2702"/>
    <w:rsid w:val="003F4CE3"/>
    <w:rsid w:val="00405F87"/>
    <w:rsid w:val="004110FE"/>
    <w:rsid w:val="004145F4"/>
    <w:rsid w:val="00420F21"/>
    <w:rsid w:val="0042549E"/>
    <w:rsid w:val="00425DCA"/>
    <w:rsid w:val="00431F6F"/>
    <w:rsid w:val="00437D68"/>
    <w:rsid w:val="00444055"/>
    <w:rsid w:val="0045021A"/>
    <w:rsid w:val="00455463"/>
    <w:rsid w:val="0045708E"/>
    <w:rsid w:val="004654F9"/>
    <w:rsid w:val="004814A4"/>
    <w:rsid w:val="004904D5"/>
    <w:rsid w:val="0049632E"/>
    <w:rsid w:val="004A0013"/>
    <w:rsid w:val="004A206F"/>
    <w:rsid w:val="004A38ED"/>
    <w:rsid w:val="004B2282"/>
    <w:rsid w:val="004B7AC4"/>
    <w:rsid w:val="004C0914"/>
    <w:rsid w:val="004C2135"/>
    <w:rsid w:val="004D33E6"/>
    <w:rsid w:val="004D52C4"/>
    <w:rsid w:val="004F67B6"/>
    <w:rsid w:val="0050061F"/>
    <w:rsid w:val="005133FA"/>
    <w:rsid w:val="00523EA7"/>
    <w:rsid w:val="00524359"/>
    <w:rsid w:val="005262B1"/>
    <w:rsid w:val="005323EB"/>
    <w:rsid w:val="00535A6E"/>
    <w:rsid w:val="00537FDF"/>
    <w:rsid w:val="0055007E"/>
    <w:rsid w:val="00555B55"/>
    <w:rsid w:val="00561A6C"/>
    <w:rsid w:val="005629E7"/>
    <w:rsid w:val="00563334"/>
    <w:rsid w:val="00564F60"/>
    <w:rsid w:val="00565478"/>
    <w:rsid w:val="005728EB"/>
    <w:rsid w:val="00574C7E"/>
    <w:rsid w:val="005933FB"/>
    <w:rsid w:val="005934CF"/>
    <w:rsid w:val="005958F3"/>
    <w:rsid w:val="005958F9"/>
    <w:rsid w:val="005969FB"/>
    <w:rsid w:val="005B1BC5"/>
    <w:rsid w:val="005B48BB"/>
    <w:rsid w:val="005C00C1"/>
    <w:rsid w:val="005C4880"/>
    <w:rsid w:val="005C4D15"/>
    <w:rsid w:val="005D0D6C"/>
    <w:rsid w:val="005D1BEA"/>
    <w:rsid w:val="005D4896"/>
    <w:rsid w:val="005D4DB7"/>
    <w:rsid w:val="005E048A"/>
    <w:rsid w:val="005E1BA1"/>
    <w:rsid w:val="005E298D"/>
    <w:rsid w:val="005E7CAA"/>
    <w:rsid w:val="005F5850"/>
    <w:rsid w:val="005F6E65"/>
    <w:rsid w:val="005F76B3"/>
    <w:rsid w:val="006003D8"/>
    <w:rsid w:val="006069BB"/>
    <w:rsid w:val="006152BF"/>
    <w:rsid w:val="0062123E"/>
    <w:rsid w:val="006261A5"/>
    <w:rsid w:val="00632977"/>
    <w:rsid w:val="00634ADA"/>
    <w:rsid w:val="00634DDE"/>
    <w:rsid w:val="00635FDC"/>
    <w:rsid w:val="006441ED"/>
    <w:rsid w:val="00645643"/>
    <w:rsid w:val="0064578E"/>
    <w:rsid w:val="00652428"/>
    <w:rsid w:val="0065315C"/>
    <w:rsid w:val="006552CE"/>
    <w:rsid w:val="00657F82"/>
    <w:rsid w:val="0066182B"/>
    <w:rsid w:val="00666EB1"/>
    <w:rsid w:val="0066732B"/>
    <w:rsid w:val="006835F4"/>
    <w:rsid w:val="00694379"/>
    <w:rsid w:val="006A2637"/>
    <w:rsid w:val="006A2874"/>
    <w:rsid w:val="006A3F3E"/>
    <w:rsid w:val="006B167C"/>
    <w:rsid w:val="006C2523"/>
    <w:rsid w:val="006D3869"/>
    <w:rsid w:val="006D65D7"/>
    <w:rsid w:val="006D6F08"/>
    <w:rsid w:val="006E0939"/>
    <w:rsid w:val="006E357F"/>
    <w:rsid w:val="006E4D21"/>
    <w:rsid w:val="006E7861"/>
    <w:rsid w:val="006F15E4"/>
    <w:rsid w:val="006F196E"/>
    <w:rsid w:val="006F75FD"/>
    <w:rsid w:val="007032BD"/>
    <w:rsid w:val="00706BFA"/>
    <w:rsid w:val="00712C33"/>
    <w:rsid w:val="00730548"/>
    <w:rsid w:val="00732C34"/>
    <w:rsid w:val="00734E20"/>
    <w:rsid w:val="00735C83"/>
    <w:rsid w:val="007418BA"/>
    <w:rsid w:val="00741D7F"/>
    <w:rsid w:val="007460A3"/>
    <w:rsid w:val="00753CA4"/>
    <w:rsid w:val="007552A8"/>
    <w:rsid w:val="00767167"/>
    <w:rsid w:val="00774927"/>
    <w:rsid w:val="00775781"/>
    <w:rsid w:val="00780C48"/>
    <w:rsid w:val="00780EAB"/>
    <w:rsid w:val="007838E3"/>
    <w:rsid w:val="0078479D"/>
    <w:rsid w:val="00785473"/>
    <w:rsid w:val="00787970"/>
    <w:rsid w:val="007A586C"/>
    <w:rsid w:val="007B4BCD"/>
    <w:rsid w:val="007C48D0"/>
    <w:rsid w:val="007C6B30"/>
    <w:rsid w:val="007C7E73"/>
    <w:rsid w:val="007D0679"/>
    <w:rsid w:val="007D228A"/>
    <w:rsid w:val="007D4D96"/>
    <w:rsid w:val="007E3FC9"/>
    <w:rsid w:val="007E6757"/>
    <w:rsid w:val="007F18AB"/>
    <w:rsid w:val="007F1CB6"/>
    <w:rsid w:val="007F5D28"/>
    <w:rsid w:val="007F770C"/>
    <w:rsid w:val="007F7EED"/>
    <w:rsid w:val="0080488A"/>
    <w:rsid w:val="0081076A"/>
    <w:rsid w:val="00825327"/>
    <w:rsid w:val="00826645"/>
    <w:rsid w:val="00833635"/>
    <w:rsid w:val="00835DF8"/>
    <w:rsid w:val="00845A8E"/>
    <w:rsid w:val="0085035D"/>
    <w:rsid w:val="00855330"/>
    <w:rsid w:val="00857827"/>
    <w:rsid w:val="008641A5"/>
    <w:rsid w:val="008653FE"/>
    <w:rsid w:val="00866D03"/>
    <w:rsid w:val="00873DCC"/>
    <w:rsid w:val="00876168"/>
    <w:rsid w:val="008904DC"/>
    <w:rsid w:val="00892F39"/>
    <w:rsid w:val="00895C8C"/>
    <w:rsid w:val="008A0027"/>
    <w:rsid w:val="008A223F"/>
    <w:rsid w:val="008A31BB"/>
    <w:rsid w:val="008A53B2"/>
    <w:rsid w:val="008A598A"/>
    <w:rsid w:val="008A6127"/>
    <w:rsid w:val="008B12F1"/>
    <w:rsid w:val="008B7245"/>
    <w:rsid w:val="008C3229"/>
    <w:rsid w:val="008C4DCF"/>
    <w:rsid w:val="008C7555"/>
    <w:rsid w:val="008D2573"/>
    <w:rsid w:val="008D3092"/>
    <w:rsid w:val="008E3AA7"/>
    <w:rsid w:val="008E6FFF"/>
    <w:rsid w:val="008F0815"/>
    <w:rsid w:val="008F717B"/>
    <w:rsid w:val="0092316A"/>
    <w:rsid w:val="0092601B"/>
    <w:rsid w:val="009336A8"/>
    <w:rsid w:val="009436DD"/>
    <w:rsid w:val="009502CA"/>
    <w:rsid w:val="00951B96"/>
    <w:rsid w:val="00975605"/>
    <w:rsid w:val="00982969"/>
    <w:rsid w:val="00984AB8"/>
    <w:rsid w:val="009A04A6"/>
    <w:rsid w:val="009A5B95"/>
    <w:rsid w:val="009A7F1C"/>
    <w:rsid w:val="009B1CC0"/>
    <w:rsid w:val="009B5E8B"/>
    <w:rsid w:val="009C117C"/>
    <w:rsid w:val="009C2135"/>
    <w:rsid w:val="009C560B"/>
    <w:rsid w:val="009C6367"/>
    <w:rsid w:val="009D0A70"/>
    <w:rsid w:val="00A10949"/>
    <w:rsid w:val="00A179BB"/>
    <w:rsid w:val="00A17ABB"/>
    <w:rsid w:val="00A310EC"/>
    <w:rsid w:val="00A33CAC"/>
    <w:rsid w:val="00A376CF"/>
    <w:rsid w:val="00A40A9E"/>
    <w:rsid w:val="00A41E73"/>
    <w:rsid w:val="00A5162F"/>
    <w:rsid w:val="00A52D0F"/>
    <w:rsid w:val="00A54366"/>
    <w:rsid w:val="00A6015D"/>
    <w:rsid w:val="00A667A5"/>
    <w:rsid w:val="00A718A7"/>
    <w:rsid w:val="00A72F78"/>
    <w:rsid w:val="00A73AD7"/>
    <w:rsid w:val="00A813D2"/>
    <w:rsid w:val="00A829D0"/>
    <w:rsid w:val="00A94E54"/>
    <w:rsid w:val="00A970C0"/>
    <w:rsid w:val="00A97109"/>
    <w:rsid w:val="00AA0C95"/>
    <w:rsid w:val="00AA58A7"/>
    <w:rsid w:val="00AB7F0D"/>
    <w:rsid w:val="00AC53DB"/>
    <w:rsid w:val="00AC642D"/>
    <w:rsid w:val="00AD175D"/>
    <w:rsid w:val="00AE2121"/>
    <w:rsid w:val="00AF18A2"/>
    <w:rsid w:val="00B02037"/>
    <w:rsid w:val="00B0605D"/>
    <w:rsid w:val="00B112EF"/>
    <w:rsid w:val="00B2487A"/>
    <w:rsid w:val="00B25F8C"/>
    <w:rsid w:val="00B3281E"/>
    <w:rsid w:val="00B3343D"/>
    <w:rsid w:val="00B35D43"/>
    <w:rsid w:val="00B41465"/>
    <w:rsid w:val="00B43DF8"/>
    <w:rsid w:val="00B45BA5"/>
    <w:rsid w:val="00B503AE"/>
    <w:rsid w:val="00B526AF"/>
    <w:rsid w:val="00B52731"/>
    <w:rsid w:val="00B605CD"/>
    <w:rsid w:val="00B61B97"/>
    <w:rsid w:val="00B65BAC"/>
    <w:rsid w:val="00B747A5"/>
    <w:rsid w:val="00B773E3"/>
    <w:rsid w:val="00B87812"/>
    <w:rsid w:val="00B94272"/>
    <w:rsid w:val="00BA33E2"/>
    <w:rsid w:val="00BB3F34"/>
    <w:rsid w:val="00BB4A97"/>
    <w:rsid w:val="00BB6EE0"/>
    <w:rsid w:val="00BC120C"/>
    <w:rsid w:val="00BC49F0"/>
    <w:rsid w:val="00BC6EE9"/>
    <w:rsid w:val="00BD5C5D"/>
    <w:rsid w:val="00BD70F4"/>
    <w:rsid w:val="00BE4F85"/>
    <w:rsid w:val="00BE6B5D"/>
    <w:rsid w:val="00BF2E0E"/>
    <w:rsid w:val="00BF4818"/>
    <w:rsid w:val="00BF4CF9"/>
    <w:rsid w:val="00C177E0"/>
    <w:rsid w:val="00C23398"/>
    <w:rsid w:val="00C26998"/>
    <w:rsid w:val="00C33C32"/>
    <w:rsid w:val="00C37DFA"/>
    <w:rsid w:val="00C51D3C"/>
    <w:rsid w:val="00C55BC5"/>
    <w:rsid w:val="00C57F08"/>
    <w:rsid w:val="00C74F60"/>
    <w:rsid w:val="00C81874"/>
    <w:rsid w:val="00C834A0"/>
    <w:rsid w:val="00C90942"/>
    <w:rsid w:val="00C93AF3"/>
    <w:rsid w:val="00CA5CC6"/>
    <w:rsid w:val="00CA6C62"/>
    <w:rsid w:val="00CB3A98"/>
    <w:rsid w:val="00CB4BC5"/>
    <w:rsid w:val="00CC00E2"/>
    <w:rsid w:val="00CC1B6A"/>
    <w:rsid w:val="00CE0BCB"/>
    <w:rsid w:val="00CE38DA"/>
    <w:rsid w:val="00CE474C"/>
    <w:rsid w:val="00CE5C72"/>
    <w:rsid w:val="00CF0AA8"/>
    <w:rsid w:val="00CF1233"/>
    <w:rsid w:val="00CF3132"/>
    <w:rsid w:val="00D01990"/>
    <w:rsid w:val="00D04058"/>
    <w:rsid w:val="00D10586"/>
    <w:rsid w:val="00D37C3D"/>
    <w:rsid w:val="00D44E5D"/>
    <w:rsid w:val="00D46919"/>
    <w:rsid w:val="00D47FC7"/>
    <w:rsid w:val="00D55F10"/>
    <w:rsid w:val="00D56217"/>
    <w:rsid w:val="00D6157F"/>
    <w:rsid w:val="00D66350"/>
    <w:rsid w:val="00D66CF8"/>
    <w:rsid w:val="00D7369B"/>
    <w:rsid w:val="00D836FF"/>
    <w:rsid w:val="00D8662F"/>
    <w:rsid w:val="00D91CC3"/>
    <w:rsid w:val="00D95BD6"/>
    <w:rsid w:val="00DA1268"/>
    <w:rsid w:val="00DA41EB"/>
    <w:rsid w:val="00DA5294"/>
    <w:rsid w:val="00DA52B3"/>
    <w:rsid w:val="00DA63F8"/>
    <w:rsid w:val="00DB008E"/>
    <w:rsid w:val="00DB0971"/>
    <w:rsid w:val="00DB4C62"/>
    <w:rsid w:val="00DD3635"/>
    <w:rsid w:val="00DE6D17"/>
    <w:rsid w:val="00DF1886"/>
    <w:rsid w:val="00DF7EA0"/>
    <w:rsid w:val="00E01324"/>
    <w:rsid w:val="00E028DC"/>
    <w:rsid w:val="00E03563"/>
    <w:rsid w:val="00E11388"/>
    <w:rsid w:val="00E11B49"/>
    <w:rsid w:val="00E1350A"/>
    <w:rsid w:val="00E214E5"/>
    <w:rsid w:val="00E21F76"/>
    <w:rsid w:val="00E27F5F"/>
    <w:rsid w:val="00E32309"/>
    <w:rsid w:val="00E331F9"/>
    <w:rsid w:val="00E361F0"/>
    <w:rsid w:val="00E47903"/>
    <w:rsid w:val="00E524C5"/>
    <w:rsid w:val="00E62A2A"/>
    <w:rsid w:val="00E72B10"/>
    <w:rsid w:val="00E822F5"/>
    <w:rsid w:val="00E87ED1"/>
    <w:rsid w:val="00E937F4"/>
    <w:rsid w:val="00E93CB4"/>
    <w:rsid w:val="00E95403"/>
    <w:rsid w:val="00EA71F1"/>
    <w:rsid w:val="00EA7607"/>
    <w:rsid w:val="00EC0A39"/>
    <w:rsid w:val="00ED0545"/>
    <w:rsid w:val="00EE1BC8"/>
    <w:rsid w:val="00EE422F"/>
    <w:rsid w:val="00EE5396"/>
    <w:rsid w:val="00EF4990"/>
    <w:rsid w:val="00F10623"/>
    <w:rsid w:val="00F11386"/>
    <w:rsid w:val="00F11796"/>
    <w:rsid w:val="00F11907"/>
    <w:rsid w:val="00F13585"/>
    <w:rsid w:val="00F1514A"/>
    <w:rsid w:val="00F2213E"/>
    <w:rsid w:val="00F22A15"/>
    <w:rsid w:val="00F23FBE"/>
    <w:rsid w:val="00F405BA"/>
    <w:rsid w:val="00F40E22"/>
    <w:rsid w:val="00F51523"/>
    <w:rsid w:val="00F53177"/>
    <w:rsid w:val="00F56159"/>
    <w:rsid w:val="00F563D1"/>
    <w:rsid w:val="00F572BD"/>
    <w:rsid w:val="00F654A5"/>
    <w:rsid w:val="00F6689B"/>
    <w:rsid w:val="00F71354"/>
    <w:rsid w:val="00F73F67"/>
    <w:rsid w:val="00F76CBA"/>
    <w:rsid w:val="00F80448"/>
    <w:rsid w:val="00F90D67"/>
    <w:rsid w:val="00F914EC"/>
    <w:rsid w:val="00F9299E"/>
    <w:rsid w:val="00F95733"/>
    <w:rsid w:val="00FA2AE0"/>
    <w:rsid w:val="00FA2B6F"/>
    <w:rsid w:val="00FA7BB6"/>
    <w:rsid w:val="00FB306F"/>
    <w:rsid w:val="00FE14DF"/>
    <w:rsid w:val="00FE24C7"/>
    <w:rsid w:val="00FE4C06"/>
    <w:rsid w:val="00F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A7FB"/>
  <w15:docId w15:val="{0F12903F-0CAA-4C5A-942F-179D06A8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0B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C560B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9C560B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9C560B"/>
    <w:pPr>
      <w:keepNext/>
      <w:jc w:val="center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qFormat/>
    <w:rsid w:val="009C560B"/>
    <w:pPr>
      <w:keepNext/>
      <w:jc w:val="center"/>
      <w:outlineLvl w:val="3"/>
    </w:pPr>
    <w:rPr>
      <w:b/>
      <w:bCs/>
      <w:u w:val="single"/>
    </w:rPr>
  </w:style>
  <w:style w:type="paragraph" w:styleId="Nagwek6">
    <w:name w:val="heading 6"/>
    <w:basedOn w:val="Normalny"/>
    <w:next w:val="Normalny"/>
    <w:link w:val="Nagwek6Znak"/>
    <w:qFormat/>
    <w:rsid w:val="009C560B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styleId="Nagwek7">
    <w:name w:val="heading 7"/>
    <w:basedOn w:val="Normalny"/>
    <w:next w:val="Normalny"/>
    <w:link w:val="Nagwek7Znak"/>
    <w:qFormat/>
    <w:rsid w:val="009C560B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C560B"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C560B"/>
    <w:pPr>
      <w:keepNext/>
      <w:outlineLvl w:val="8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C560B"/>
    <w:rPr>
      <w:b/>
      <w:bCs/>
      <w:color w:val="000000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9C560B"/>
    <w:rPr>
      <w:b/>
      <w:bCs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C560B"/>
    <w:rPr>
      <w:b/>
      <w:bCs/>
      <w:sz w:val="24"/>
      <w:szCs w:val="24"/>
      <w:u w:val="single"/>
    </w:rPr>
  </w:style>
  <w:style w:type="character" w:customStyle="1" w:styleId="Nagwek6Znak">
    <w:name w:val="Nagłówek 6 Znak"/>
    <w:basedOn w:val="Domylnaczcionkaakapitu"/>
    <w:link w:val="Nagwek6"/>
    <w:rsid w:val="009C560B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C560B"/>
    <w:rPr>
      <w:rFonts w:ascii="Arial" w:hAnsi="Arial" w:cs="Arial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9C560B"/>
    <w:pPr>
      <w:jc w:val="center"/>
    </w:pPr>
    <w:rPr>
      <w:rFonts w:ascii="Arial" w:hAnsi="Arial" w:cs="Arial"/>
      <w:b/>
      <w:bCs/>
      <w:i/>
      <w:iCs/>
    </w:rPr>
  </w:style>
  <w:style w:type="character" w:customStyle="1" w:styleId="TytuZnak">
    <w:name w:val="Tytuł Znak"/>
    <w:basedOn w:val="Domylnaczcionkaakapitu"/>
    <w:link w:val="Tytu"/>
    <w:rsid w:val="009C560B"/>
    <w:rPr>
      <w:rFonts w:ascii="Arial" w:hAnsi="Arial" w:cs="Arial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574C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050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062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06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062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1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10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1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1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22A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36D1E-3773-4F88-998D-417593A8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2203</Words>
  <Characters>13224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2018-12-10T12:17:00Z</cp:lastPrinted>
  <dcterms:created xsi:type="dcterms:W3CDTF">2022-12-06T12:44:00Z</dcterms:created>
  <dcterms:modified xsi:type="dcterms:W3CDTF">2022-12-06T12:44:00Z</dcterms:modified>
</cp:coreProperties>
</file>